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357026" w14:textId="544C6B3A" w:rsidR="003C263E" w:rsidRDefault="00D53804" w:rsidP="00D53804">
      <w:pPr>
        <w:jc w:val="center"/>
      </w:pPr>
      <w:ins w:id="0" w:author="Maire" w:date="2022-05-23T10:15:00Z">
        <w:r>
          <w:rPr>
            <w:noProof/>
          </w:rPr>
          <w:drawing>
            <wp:inline distT="0" distB="0" distL="0" distR="0" wp14:anchorId="51336EC9" wp14:editId="3D2DFC6C">
              <wp:extent cx="1862455" cy="2427808"/>
              <wp:effectExtent l="0" t="0" r="4445" b="0"/>
              <wp:docPr id="65" name="Image 6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1"/>
                      <pic:cNvPicPr>
                        <a:picLocks noChangeAspect="1" noChangeArrowheads="1"/>
                      </pic:cNvPicPr>
                    </pic:nvPicPr>
                    <pic:blipFill>
                      <a:blip r:embed="rId4" cstate="print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1874250" cy="2443183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pic:spPr>
                  </pic:pic>
                </a:graphicData>
              </a:graphic>
            </wp:inline>
          </w:drawing>
        </w:r>
      </w:ins>
    </w:p>
    <w:p w14:paraId="12BA6438" w14:textId="13A36B26" w:rsidR="00D53804" w:rsidRDefault="00D53804" w:rsidP="00D53804">
      <w:pPr>
        <w:jc w:val="center"/>
      </w:pPr>
    </w:p>
    <w:p w14:paraId="58FC28AC" w14:textId="6D5BE11C" w:rsidR="00D53804" w:rsidRDefault="00D53804" w:rsidP="00D53804">
      <w:pPr>
        <w:spacing w:before="210"/>
        <w:ind w:left="2538" w:right="2874"/>
        <w:jc w:val="center"/>
        <w:rPr>
          <w:b/>
          <w:sz w:val="28"/>
        </w:rPr>
      </w:pPr>
      <w:r>
        <w:rPr>
          <w:b/>
          <w:sz w:val="28"/>
        </w:rPr>
        <w:t xml:space="preserve">Attestation de visite sur site </w:t>
      </w:r>
    </w:p>
    <w:p w14:paraId="78D7D658" w14:textId="5E2DADC5" w:rsidR="00D53804" w:rsidRPr="000A6C93" w:rsidRDefault="00D53804" w:rsidP="00D53804">
      <w:pPr>
        <w:spacing w:before="210"/>
        <w:ind w:left="2538" w:right="2874"/>
        <w:jc w:val="center"/>
        <w:rPr>
          <w:b/>
          <w:sz w:val="28"/>
        </w:rPr>
      </w:pPr>
      <w:r>
        <w:rPr>
          <w:b/>
          <w:sz w:val="28"/>
        </w:rPr>
        <w:t>OBLIGATOIRE</w:t>
      </w:r>
    </w:p>
    <w:p w14:paraId="5CB13EBA" w14:textId="77777777" w:rsidR="00D53804" w:rsidRPr="000A6C93" w:rsidRDefault="00D53804" w:rsidP="00D53804">
      <w:pPr>
        <w:pStyle w:val="Corpsdetexte"/>
        <w:rPr>
          <w:b/>
          <w:sz w:val="30"/>
        </w:rPr>
      </w:pPr>
    </w:p>
    <w:p w14:paraId="16C04329" w14:textId="77777777" w:rsidR="00D53804" w:rsidRPr="000A6C93" w:rsidRDefault="00D53804" w:rsidP="00D53804">
      <w:pPr>
        <w:pStyle w:val="Corpsdetexte"/>
        <w:spacing w:before="3"/>
        <w:rPr>
          <w:b/>
          <w:sz w:val="38"/>
        </w:rPr>
      </w:pPr>
    </w:p>
    <w:p w14:paraId="68DD2A59" w14:textId="77777777" w:rsidR="00D53804" w:rsidRPr="000A6C93" w:rsidRDefault="00D53804" w:rsidP="00D53804">
      <w:pPr>
        <w:jc w:val="center"/>
        <w:rPr>
          <w:rFonts w:cs="Arial"/>
          <w:b/>
        </w:rPr>
      </w:pPr>
      <w:r w:rsidRPr="000A6C93">
        <w:rPr>
          <w:rFonts w:cs="Arial"/>
          <w:b/>
        </w:rPr>
        <w:t>Commune Les Monthairons</w:t>
      </w:r>
    </w:p>
    <w:p w14:paraId="07AE89DA" w14:textId="77777777" w:rsidR="00D53804" w:rsidRPr="000A6C93" w:rsidRDefault="00D53804" w:rsidP="00D53804">
      <w:pPr>
        <w:jc w:val="center"/>
        <w:rPr>
          <w:rFonts w:cs="Arial"/>
          <w:b/>
        </w:rPr>
      </w:pPr>
      <w:r w:rsidRPr="000A6C93">
        <w:rPr>
          <w:rFonts w:cs="Arial"/>
          <w:b/>
        </w:rPr>
        <w:t>2 place de la Mairie</w:t>
      </w:r>
    </w:p>
    <w:p w14:paraId="4DEB2ACA" w14:textId="7FE5504D" w:rsidR="00D53804" w:rsidRDefault="00D53804" w:rsidP="00D53804">
      <w:pPr>
        <w:jc w:val="center"/>
        <w:rPr>
          <w:rFonts w:cs="Arial"/>
          <w:b/>
        </w:rPr>
      </w:pPr>
      <w:r w:rsidRPr="000A6C93">
        <w:rPr>
          <w:rFonts w:cs="Arial"/>
          <w:b/>
        </w:rPr>
        <w:t>55320 LES MONTHAIRONS</w:t>
      </w:r>
    </w:p>
    <w:p w14:paraId="1B469BAD" w14:textId="77777777" w:rsidR="001E1261" w:rsidRPr="000A6C93" w:rsidRDefault="001E1261" w:rsidP="00D53804">
      <w:pPr>
        <w:jc w:val="center"/>
        <w:rPr>
          <w:rFonts w:cs="Arial"/>
          <w:b/>
        </w:rPr>
      </w:pPr>
    </w:p>
    <w:p w14:paraId="7F524A1F" w14:textId="19703782" w:rsidR="00D53804" w:rsidRDefault="00D53804" w:rsidP="00D53804">
      <w:pPr>
        <w:jc w:val="center"/>
      </w:pPr>
    </w:p>
    <w:p w14:paraId="010E4102" w14:textId="2B106CDF" w:rsidR="00D53804" w:rsidRDefault="00D53804" w:rsidP="00D53804">
      <w:r>
        <w:t>Je soussigné ………………………………………………………………………………….</w:t>
      </w:r>
    </w:p>
    <w:p w14:paraId="302D82CD" w14:textId="0BA8172D" w:rsidR="00D53804" w:rsidRDefault="00D53804" w:rsidP="00D53804">
      <w:r>
        <w:t>Représentant l’entreprise ……………………………………………………………..</w:t>
      </w:r>
    </w:p>
    <w:p w14:paraId="4A8DC029" w14:textId="02A5C66A" w:rsidR="00D53804" w:rsidRDefault="00D53804" w:rsidP="00D53804">
      <w:r>
        <w:t>Certifie avoir exécuté une visite des logements communaux de la commune de Les Monthairons</w:t>
      </w:r>
    </w:p>
    <w:p w14:paraId="2CB97034" w14:textId="4BC8AD7F" w:rsidR="00D53804" w:rsidRDefault="00D53804" w:rsidP="00D53804">
      <w:r>
        <w:t>Le …………………………………………………………………………………………………</w:t>
      </w:r>
    </w:p>
    <w:p w14:paraId="6CB4C1CB" w14:textId="5D4F7AD1" w:rsidR="00D53804" w:rsidRDefault="00D53804" w:rsidP="00D53804">
      <w:r>
        <w:t>En présence de ……………………………………………………….représentant la commune de Les Monthairons</w:t>
      </w:r>
    </w:p>
    <w:p w14:paraId="4D27834F" w14:textId="77777777" w:rsidR="001E1261" w:rsidRDefault="001E1261" w:rsidP="00D53804"/>
    <w:p w14:paraId="28344F47" w14:textId="79D2276A" w:rsidR="001E1261" w:rsidRDefault="001E1261" w:rsidP="00D53804"/>
    <w:p w14:paraId="0E3EF86F" w14:textId="2EFC2DAD" w:rsidR="001E1261" w:rsidRDefault="001E1261" w:rsidP="00D53804">
      <w:r>
        <w:t xml:space="preserve">Cachet de la commune </w:t>
      </w:r>
      <w:r>
        <w:tab/>
        <w:t xml:space="preserve">                                                                   Signature et cachet de l’entreprise </w:t>
      </w:r>
    </w:p>
    <w:p w14:paraId="1B711C18" w14:textId="77777777" w:rsidR="001E1261" w:rsidRDefault="001E1261" w:rsidP="00D53804"/>
    <w:sectPr w:rsidR="001E12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ire">
    <w15:presenceInfo w15:providerId="None" w15:userId="Mair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04"/>
    <w:rsid w:val="001E1261"/>
    <w:rsid w:val="003C263E"/>
    <w:rsid w:val="00537ED4"/>
    <w:rsid w:val="009812D8"/>
    <w:rsid w:val="00AC3DF7"/>
    <w:rsid w:val="00D53804"/>
    <w:rsid w:val="00F86A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D77941"/>
  <w15:chartTrackingRefBased/>
  <w15:docId w15:val="{2C28AACC-01CC-4DE1-BC2B-F897B3AD64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Corpsdetexte">
    <w:name w:val="Body Text"/>
    <w:basedOn w:val="Normal"/>
    <w:link w:val="CorpsdetexteCar"/>
    <w:uiPriority w:val="1"/>
    <w:qFormat/>
    <w:rsid w:val="00D5380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  <w:style w:type="character" w:customStyle="1" w:styleId="CorpsdetexteCar">
    <w:name w:val="Corps de texte Car"/>
    <w:basedOn w:val="Policepardfaut"/>
    <w:link w:val="Corpsdetexte"/>
    <w:uiPriority w:val="1"/>
    <w:rsid w:val="00D53804"/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1/relationships/people" Target="people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85</Words>
  <Characters>472</Characters>
  <Application>Microsoft Office Word</Application>
  <DocSecurity>0</DocSecurity>
  <Lines>3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Maire</dc:creator>
  <cp:keywords/>
  <dc:description/>
  <cp:lastModifiedBy>nxhlyef00g02207f563400 .</cp:lastModifiedBy>
  <cp:revision>2</cp:revision>
  <dcterms:created xsi:type="dcterms:W3CDTF">2025-04-11T14:46:00Z</dcterms:created>
  <dcterms:modified xsi:type="dcterms:W3CDTF">2025-04-11T14:46:00Z</dcterms:modified>
</cp:coreProperties>
</file>