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00BD3A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4951A62" w14:textId="77777777">
        <w:trPr>
          <w:trHeight w:val="1132"/>
        </w:trPr>
        <w:tc>
          <w:tcPr>
            <w:tcW w:w="10434" w:type="dxa"/>
            <w:shd w:val="clear" w:color="auto" w:fill="auto"/>
          </w:tcPr>
          <w:p w14:paraId="40C3EAB6" w14:textId="170762A0" w:rsidR="00541CA3" w:rsidRDefault="0052777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8253350" wp14:editId="14E5CD2B">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7102CA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28E933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2B13D9A"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721FF7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CD5AC0" w14:textId="77777777">
        <w:tc>
          <w:tcPr>
            <w:tcW w:w="9002" w:type="dxa"/>
            <w:shd w:val="clear" w:color="auto" w:fill="66CCFF"/>
          </w:tcPr>
          <w:p w14:paraId="6E5328B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74EBBB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28357D4" w14:textId="77777777" w:rsidR="009B1CD0" w:rsidRDefault="00E47798" w:rsidP="0083205E">
            <w:pPr>
              <w:pStyle w:val="Titre8"/>
              <w:tabs>
                <w:tab w:val="left" w:pos="851"/>
                <w:tab w:val="right" w:pos="9639"/>
              </w:tabs>
              <w:spacing w:before="120" w:after="120"/>
            </w:pPr>
            <w:r>
              <w:rPr>
                <w:caps/>
                <w:sz w:val="28"/>
                <w:szCs w:val="28"/>
              </w:rPr>
              <w:t>ATTRI1</w:t>
            </w:r>
          </w:p>
        </w:tc>
      </w:tr>
    </w:tbl>
    <w:p w14:paraId="681F3F9B" w14:textId="77777777" w:rsidR="009B1CD0" w:rsidRDefault="009B1CD0" w:rsidP="006C4338">
      <w:pPr>
        <w:tabs>
          <w:tab w:val="left" w:pos="851"/>
        </w:tabs>
      </w:pPr>
    </w:p>
    <w:p w14:paraId="11D7FE92"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64DD1AD" w14:textId="77777777" w:rsidR="00FE48C9" w:rsidRDefault="00FE48C9" w:rsidP="006C4338">
      <w:pPr>
        <w:pStyle w:val="Corpsdetexte31"/>
        <w:tabs>
          <w:tab w:val="left" w:pos="851"/>
        </w:tabs>
        <w:jc w:val="both"/>
        <w:rPr>
          <w:sz w:val="18"/>
          <w:szCs w:val="18"/>
        </w:rPr>
      </w:pPr>
    </w:p>
    <w:p w14:paraId="12719AE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2B4FC36B" w14:textId="77777777" w:rsidR="00FE48C9" w:rsidRDefault="00FE48C9" w:rsidP="006C4338">
      <w:pPr>
        <w:pStyle w:val="Corpsdetexte31"/>
        <w:tabs>
          <w:tab w:val="left" w:pos="851"/>
        </w:tabs>
        <w:jc w:val="both"/>
        <w:rPr>
          <w:sz w:val="18"/>
          <w:szCs w:val="18"/>
        </w:rPr>
      </w:pPr>
    </w:p>
    <w:p w14:paraId="2E08A84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D2B8AED" w14:textId="77777777" w:rsidR="00FE48C9" w:rsidRDefault="00FE48C9" w:rsidP="006C4338">
      <w:pPr>
        <w:pStyle w:val="Corpsdetexte31"/>
        <w:tabs>
          <w:tab w:val="left" w:pos="851"/>
        </w:tabs>
        <w:jc w:val="both"/>
        <w:rPr>
          <w:sz w:val="18"/>
          <w:szCs w:val="18"/>
        </w:rPr>
      </w:pPr>
    </w:p>
    <w:p w14:paraId="2A7D5A40"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5FC0CEA" w14:textId="77777777" w:rsidR="00FE48C9" w:rsidRDefault="00FE48C9" w:rsidP="006F3DF9">
      <w:pPr>
        <w:pStyle w:val="Corpsdetexte31"/>
        <w:tabs>
          <w:tab w:val="left" w:pos="851"/>
        </w:tabs>
        <w:jc w:val="both"/>
        <w:rPr>
          <w:sz w:val="18"/>
          <w:szCs w:val="18"/>
        </w:rPr>
      </w:pPr>
    </w:p>
    <w:p w14:paraId="5188214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72A54B" w14:textId="77777777" w:rsidR="00FE48C9" w:rsidRDefault="00FE48C9" w:rsidP="005846FB">
      <w:pPr>
        <w:pStyle w:val="Corpsdetexte31"/>
        <w:tabs>
          <w:tab w:val="left" w:pos="851"/>
        </w:tabs>
        <w:jc w:val="both"/>
        <w:rPr>
          <w:sz w:val="18"/>
          <w:szCs w:val="18"/>
        </w:rPr>
      </w:pPr>
    </w:p>
    <w:p w14:paraId="3F3C2708"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1B23042" w14:textId="77777777" w:rsidR="004C5755" w:rsidRPr="001C7D87" w:rsidRDefault="004C5755" w:rsidP="004C5755">
      <w:pPr>
        <w:jc w:val="both"/>
        <w:rPr>
          <w:rFonts w:ascii="Arial" w:hAnsi="Arial" w:cs="Arial"/>
          <w:i/>
          <w:sz w:val="18"/>
          <w:szCs w:val="18"/>
        </w:rPr>
      </w:pPr>
    </w:p>
    <w:p w14:paraId="2BF1F8FE"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6D34D0F" w14:textId="77777777">
        <w:tc>
          <w:tcPr>
            <w:tcW w:w="10277" w:type="dxa"/>
            <w:shd w:val="clear" w:color="auto" w:fill="66CCFF"/>
          </w:tcPr>
          <w:p w14:paraId="7CE9F7C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340021A" w14:textId="77777777" w:rsidR="009B1CD0" w:rsidRDefault="009B1CD0" w:rsidP="006C4338">
      <w:pPr>
        <w:tabs>
          <w:tab w:val="left" w:pos="426"/>
          <w:tab w:val="left" w:pos="851"/>
        </w:tabs>
        <w:jc w:val="both"/>
      </w:pPr>
    </w:p>
    <w:p w14:paraId="299D8E7E"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C703298" w14:textId="7FBB4D0C" w:rsidR="009B1CD0" w:rsidRPr="009B0E5C" w:rsidDel="006E0DC1" w:rsidRDefault="009B1CD0" w:rsidP="006F3DF9">
      <w:pPr>
        <w:pStyle w:val="fcase1ertab"/>
        <w:tabs>
          <w:tab w:val="clear" w:pos="426"/>
          <w:tab w:val="left" w:pos="0"/>
          <w:tab w:val="left" w:pos="851"/>
        </w:tabs>
        <w:ind w:left="0" w:firstLine="0"/>
        <w:rPr>
          <w:del w:id="10" w:author="Aurelie MARECHAL" w:date="2025-03-12T09:39:00Z" w16du:dateUtc="2025-03-12T08:39:00Z"/>
          <w:rFonts w:ascii="Arial" w:hAnsi="Arial" w:cs="Arial"/>
          <w:strike/>
          <w:rPrChange w:id="11" w:author="Aurelie MARECHAL" w:date="2025-03-04T14:13:00Z" w16du:dateUtc="2025-03-04T13:13:00Z">
            <w:rPr>
              <w:del w:id="12" w:author="Aurelie MARECHAL" w:date="2025-03-12T09:39:00Z" w16du:dateUtc="2025-03-12T08:39:00Z"/>
              <w:rFonts w:ascii="Arial" w:hAnsi="Arial" w:cs="Arial"/>
            </w:rPr>
          </w:rPrChange>
        </w:rPr>
      </w:pPr>
      <w:del w:id="13" w:author="Aurelie MARECHAL" w:date="2025-03-12T09:39:00Z" w16du:dateUtc="2025-03-12T08:39:00Z">
        <w:r w:rsidRPr="009B0E5C" w:rsidDel="006E0DC1">
          <w:rPr>
            <w:rFonts w:ascii="Arial" w:hAnsi="Arial" w:cs="Arial"/>
            <w:i/>
            <w:strike/>
            <w:sz w:val="18"/>
            <w:szCs w:val="18"/>
            <w:rPrChange w:id="14" w:author="Aurelie MARECHAL" w:date="2025-03-04T14:13:00Z" w16du:dateUtc="2025-03-04T13:13:00Z">
              <w:rPr>
                <w:rFonts w:ascii="Arial" w:hAnsi="Arial" w:cs="Arial"/>
                <w:i/>
                <w:sz w:val="18"/>
                <w:szCs w:val="18"/>
              </w:rPr>
            </w:rPrChange>
          </w:rPr>
          <w:delText>(</w:delText>
        </w:r>
        <w:r w:rsidR="00876A73" w:rsidRPr="009B0E5C" w:rsidDel="006E0DC1">
          <w:rPr>
            <w:rFonts w:ascii="Arial" w:hAnsi="Arial" w:cs="Arial"/>
            <w:bCs/>
            <w:i/>
            <w:iCs/>
            <w:strike/>
            <w:sz w:val="18"/>
            <w:szCs w:val="18"/>
            <w:rPrChange w:id="15" w:author="Aurelie MARECHAL" w:date="2025-03-04T14:13:00Z" w16du:dateUtc="2025-03-04T13:13:00Z">
              <w:rPr>
                <w:rFonts w:ascii="Arial" w:hAnsi="Arial" w:cs="Arial"/>
                <w:bCs/>
                <w:i/>
                <w:iCs/>
                <w:sz w:val="18"/>
                <w:szCs w:val="18"/>
              </w:rPr>
            </w:rPrChange>
          </w:rPr>
          <w:delTex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delText>
        </w:r>
        <w:r w:rsidRPr="009B0E5C" w:rsidDel="006E0DC1">
          <w:rPr>
            <w:rFonts w:ascii="Arial" w:hAnsi="Arial" w:cs="Arial"/>
            <w:i/>
            <w:strike/>
            <w:sz w:val="18"/>
            <w:szCs w:val="18"/>
            <w:rPrChange w:id="16" w:author="Aurelie MARECHAL" w:date="2025-03-04T14:13:00Z" w16du:dateUtc="2025-03-04T13:13:00Z">
              <w:rPr>
                <w:rFonts w:ascii="Arial" w:hAnsi="Arial" w:cs="Arial"/>
                <w:i/>
                <w:sz w:val="18"/>
                <w:szCs w:val="18"/>
              </w:rPr>
            </w:rPrChange>
          </w:rPr>
          <w:delText>)</w:delText>
        </w:r>
      </w:del>
    </w:p>
    <w:p w14:paraId="3292C6C8" w14:textId="77777777" w:rsidR="009B0E5C" w:rsidRDefault="009B0E5C" w:rsidP="009B0E5C">
      <w:pPr>
        <w:jc w:val="both"/>
        <w:rPr>
          <w:ins w:id="17" w:author="Aurelie MARECHAL" w:date="2025-03-04T14:15:00Z" w16du:dateUtc="2025-03-04T13:15:00Z"/>
          <w:rFonts w:asciiTheme="minorHAnsi" w:hAnsiTheme="minorHAnsi" w:cs="Arial"/>
        </w:rPr>
      </w:pPr>
    </w:p>
    <w:p w14:paraId="7C51C9EF" w14:textId="349E28DF" w:rsidR="009B0E5C" w:rsidRPr="009B0E5C" w:rsidRDefault="009B0E5C" w:rsidP="009B0E5C">
      <w:pPr>
        <w:jc w:val="both"/>
        <w:rPr>
          <w:ins w:id="18" w:author="Aurelie MARECHAL" w:date="2025-03-04T14:12:00Z" w16du:dateUtc="2025-03-04T13:12:00Z"/>
          <w:rFonts w:asciiTheme="minorHAnsi" w:hAnsiTheme="minorHAnsi" w:cs="Arial"/>
          <w:rPrChange w:id="19" w:author="Aurelie MARECHAL" w:date="2025-03-04T14:15:00Z" w16du:dateUtc="2025-03-04T13:15:00Z">
            <w:rPr>
              <w:ins w:id="20" w:author="Aurelie MARECHAL" w:date="2025-03-04T14:12:00Z" w16du:dateUtc="2025-03-04T13:12:00Z"/>
              <w:rFonts w:asciiTheme="minorHAnsi" w:hAnsiTheme="minorHAnsi" w:cs="Arial"/>
              <w:b/>
              <w:bCs/>
            </w:rPr>
          </w:rPrChange>
        </w:rPr>
      </w:pPr>
      <w:ins w:id="21" w:author="Aurelie MARECHAL" w:date="2025-03-04T14:12:00Z" w16du:dateUtc="2025-03-04T13:12:00Z">
        <w:r w:rsidRPr="009B0E5C">
          <w:rPr>
            <w:rFonts w:asciiTheme="minorHAnsi" w:hAnsiTheme="minorHAnsi" w:cs="Arial"/>
            <w:rPrChange w:id="22" w:author="Aurelie MARECHAL" w:date="2025-03-04T14:15:00Z" w16du:dateUtc="2025-03-04T13:15:00Z">
              <w:rPr>
                <w:rFonts w:asciiTheme="minorHAnsi" w:hAnsiTheme="minorHAnsi" w:cs="Arial"/>
                <w:b/>
                <w:bCs/>
              </w:rPr>
            </w:rPrChange>
          </w:rPr>
          <w:t>Le présent marché a pour objet la confection et la livraison de repas en liaison froide destinés à la restauration scolaire, périscolaire, extrascolaire, au personnel enseignant au personnel communal, ainsi que le nettoyage des locaux de restauration scolaire de la Commune de Plailly.</w:t>
        </w:r>
      </w:ins>
    </w:p>
    <w:p w14:paraId="20C9510A" w14:textId="77777777" w:rsidR="009B0E5C" w:rsidRPr="009B0E5C" w:rsidRDefault="009B0E5C" w:rsidP="009B0E5C">
      <w:pPr>
        <w:rPr>
          <w:ins w:id="23" w:author="Aurelie MARECHAL" w:date="2025-03-04T14:12:00Z" w16du:dateUtc="2025-03-04T13:12:00Z"/>
          <w:rFonts w:asciiTheme="minorHAnsi" w:hAnsiTheme="minorHAnsi" w:cs="Arial"/>
          <w:sz w:val="24"/>
          <w:szCs w:val="24"/>
          <w:rPrChange w:id="24" w:author="Aurelie MARECHAL" w:date="2025-03-04T14:15:00Z" w16du:dateUtc="2025-03-04T13:15:00Z">
            <w:rPr>
              <w:ins w:id="25" w:author="Aurelie MARECHAL" w:date="2025-03-04T14:12:00Z" w16du:dateUtc="2025-03-04T13:12:00Z"/>
              <w:rFonts w:asciiTheme="minorHAnsi" w:hAnsiTheme="minorHAnsi" w:cs="Arial"/>
              <w:b/>
              <w:bCs/>
              <w:sz w:val="24"/>
              <w:szCs w:val="24"/>
            </w:rPr>
          </w:rPrChange>
        </w:rPr>
      </w:pPr>
      <w:ins w:id="26" w:author="Aurelie MARECHAL" w:date="2025-03-04T14:12:00Z" w16du:dateUtc="2025-03-04T13:12:00Z">
        <w:r w:rsidRPr="009B0E5C">
          <w:rPr>
            <w:rFonts w:asciiTheme="minorHAnsi" w:hAnsiTheme="minorHAnsi" w:cs="Arial"/>
            <w:sz w:val="24"/>
            <w:szCs w:val="24"/>
            <w:rPrChange w:id="27" w:author="Aurelie MARECHAL" w:date="2025-03-04T14:15:00Z" w16du:dateUtc="2025-03-04T13:15:00Z">
              <w:rPr>
                <w:rFonts w:asciiTheme="minorHAnsi" w:hAnsiTheme="minorHAnsi" w:cs="Arial"/>
                <w:b/>
                <w:bCs/>
                <w:sz w:val="24"/>
                <w:szCs w:val="24"/>
              </w:rPr>
            </w:rPrChange>
          </w:rPr>
          <w:t>MARCHÉ N°202501</w:t>
        </w:r>
      </w:ins>
    </w:p>
    <w:p w14:paraId="1751BB40" w14:textId="77777777" w:rsidR="009B1CD0" w:rsidRDefault="009B1CD0" w:rsidP="005846FB">
      <w:pPr>
        <w:tabs>
          <w:tab w:val="left" w:pos="426"/>
          <w:tab w:val="left" w:pos="851"/>
        </w:tabs>
        <w:jc w:val="both"/>
        <w:rPr>
          <w:rFonts w:ascii="Arial" w:hAnsi="Arial" w:cs="Arial"/>
        </w:rPr>
      </w:pPr>
    </w:p>
    <w:p w14:paraId="344AAAA4" w14:textId="77777777" w:rsidR="009B0E5C" w:rsidRPr="00E1759F" w:rsidRDefault="009B0E5C" w:rsidP="009B0E5C">
      <w:pPr>
        <w:rPr>
          <w:ins w:id="28" w:author="Aurelie MARECHAL" w:date="2025-03-04T14:15:00Z" w16du:dateUtc="2025-03-04T13:15:00Z"/>
          <w:rFonts w:asciiTheme="minorHAnsi" w:hAnsiTheme="minorHAnsi" w:cs="Arial"/>
        </w:rPr>
      </w:pPr>
      <w:ins w:id="29" w:author="Aurelie MARECHAL" w:date="2025-03-04T14:15:00Z" w16du:dateUtc="2025-03-04T13:15:00Z">
        <w:r w:rsidRPr="00E1759F">
          <w:rPr>
            <w:rFonts w:asciiTheme="minorHAnsi" w:hAnsiTheme="minorHAnsi" w:cs="Arial"/>
          </w:rPr>
          <w:t>Commune de Plailly</w:t>
        </w:r>
      </w:ins>
    </w:p>
    <w:p w14:paraId="2F8115DE" w14:textId="77777777" w:rsidR="009B0E5C" w:rsidRPr="00E1759F" w:rsidRDefault="009B0E5C" w:rsidP="009B0E5C">
      <w:pPr>
        <w:rPr>
          <w:ins w:id="30" w:author="Aurelie MARECHAL" w:date="2025-03-04T14:15:00Z" w16du:dateUtc="2025-03-04T13:15:00Z"/>
          <w:rFonts w:asciiTheme="minorHAnsi" w:hAnsiTheme="minorHAnsi" w:cs="Arial"/>
        </w:rPr>
      </w:pPr>
      <w:ins w:id="31" w:author="Aurelie MARECHAL" w:date="2025-03-04T14:15:00Z" w16du:dateUtc="2025-03-04T13:15:00Z">
        <w:r w:rsidRPr="00E1759F">
          <w:rPr>
            <w:rFonts w:asciiTheme="minorHAnsi" w:hAnsiTheme="minorHAnsi" w:cs="Arial"/>
          </w:rPr>
          <w:t>15, rue de Paris</w:t>
        </w:r>
      </w:ins>
    </w:p>
    <w:p w14:paraId="0630B9A6" w14:textId="77777777" w:rsidR="009B0E5C" w:rsidRPr="00E1759F" w:rsidRDefault="009B0E5C" w:rsidP="009B0E5C">
      <w:pPr>
        <w:rPr>
          <w:ins w:id="32" w:author="Aurelie MARECHAL" w:date="2025-03-04T14:15:00Z" w16du:dateUtc="2025-03-04T13:15:00Z"/>
          <w:rFonts w:asciiTheme="minorHAnsi" w:hAnsiTheme="minorHAnsi" w:cs="Arial"/>
        </w:rPr>
      </w:pPr>
      <w:ins w:id="33" w:author="Aurelie MARECHAL" w:date="2025-03-04T14:15:00Z" w16du:dateUtc="2025-03-04T13:15:00Z">
        <w:r w:rsidRPr="00E1759F">
          <w:rPr>
            <w:rFonts w:asciiTheme="minorHAnsi" w:hAnsiTheme="minorHAnsi" w:cs="Arial"/>
          </w:rPr>
          <w:t>60128 PLAILLY</w:t>
        </w:r>
      </w:ins>
    </w:p>
    <w:p w14:paraId="164EBA2C" w14:textId="77777777" w:rsidR="009B0E5C" w:rsidRPr="00E1759F" w:rsidRDefault="009B0E5C" w:rsidP="009B0E5C">
      <w:pPr>
        <w:rPr>
          <w:ins w:id="34" w:author="Aurelie MARECHAL" w:date="2025-03-04T14:15:00Z" w16du:dateUtc="2025-03-04T13:15:00Z"/>
          <w:rFonts w:asciiTheme="minorHAnsi" w:hAnsiTheme="minorHAnsi" w:cs="Arial"/>
        </w:rPr>
      </w:pPr>
      <w:ins w:id="35" w:author="Aurelie MARECHAL" w:date="2025-03-04T14:15:00Z" w16du:dateUtc="2025-03-04T13:15:00Z">
        <w:r w:rsidRPr="00E1759F">
          <w:rPr>
            <w:rFonts w:asciiTheme="minorHAnsi" w:hAnsiTheme="minorHAnsi" w:cs="Arial"/>
          </w:rPr>
          <w:t>Tél : 03.44.54.30.21</w:t>
        </w:r>
      </w:ins>
    </w:p>
    <w:p w14:paraId="6548EB8B" w14:textId="77777777" w:rsidR="009B0E5C" w:rsidRDefault="009B0E5C" w:rsidP="009B0E5C">
      <w:pPr>
        <w:rPr>
          <w:ins w:id="36" w:author="Aurelie MARECHAL" w:date="2025-03-04T14:15:00Z" w16du:dateUtc="2025-03-04T13:15:00Z"/>
        </w:rPr>
      </w:pPr>
      <w:ins w:id="37" w:author="Aurelie MARECHAL" w:date="2025-03-04T14:15:00Z" w16du:dateUtc="2025-03-04T13:15:00Z">
        <w:r w:rsidRPr="00E1759F">
          <w:rPr>
            <w:rFonts w:asciiTheme="minorHAnsi" w:hAnsiTheme="minorHAnsi" w:cs="Arial"/>
          </w:rPr>
          <w:t xml:space="preserve">Courriel : </w:t>
        </w:r>
        <w:r>
          <w:fldChar w:fldCharType="begin"/>
        </w:r>
        <w:r>
          <w:instrText>HYPERLINK "mailto:mairie@plailly.fr"</w:instrText>
        </w:r>
        <w:r>
          <w:fldChar w:fldCharType="separate"/>
        </w:r>
        <w:r w:rsidRPr="00E1759F">
          <w:rPr>
            <w:rStyle w:val="Lienhypertexte"/>
            <w:rFonts w:asciiTheme="minorHAnsi" w:hAnsiTheme="minorHAnsi" w:cs="Arial"/>
          </w:rPr>
          <w:t>mairie@plailly.fr</w:t>
        </w:r>
        <w:r>
          <w:fldChar w:fldCharType="end"/>
        </w:r>
      </w:ins>
    </w:p>
    <w:p w14:paraId="3981313A" w14:textId="77777777" w:rsidR="009B0E5C" w:rsidRPr="005F2C36" w:rsidRDefault="009B0E5C" w:rsidP="009B0E5C">
      <w:pPr>
        <w:rPr>
          <w:ins w:id="38" w:author="Aurelie MARECHAL" w:date="2025-03-04T14:15:00Z" w16du:dateUtc="2025-03-04T13:15:00Z"/>
          <w:rFonts w:asciiTheme="minorHAnsi" w:hAnsiTheme="minorHAnsi" w:cs="Arial"/>
        </w:rPr>
      </w:pPr>
      <w:bookmarkStart w:id="39" w:name="_Hlk191981849"/>
      <w:ins w:id="40" w:author="Aurelie MARECHAL" w:date="2025-03-04T14:15:00Z" w16du:dateUtc="2025-03-04T13:15:00Z">
        <w:r w:rsidRPr="005F2C36">
          <w:rPr>
            <w:rFonts w:asciiTheme="minorHAnsi" w:hAnsiTheme="minorHAnsi"/>
          </w:rPr>
          <w:t>SIRET :216 004 887 00040</w:t>
        </w:r>
      </w:ins>
    </w:p>
    <w:bookmarkEnd w:id="39"/>
    <w:p w14:paraId="35894B69" w14:textId="77777777" w:rsidR="00876A73" w:rsidRDefault="00876A73" w:rsidP="005846FB">
      <w:pPr>
        <w:tabs>
          <w:tab w:val="left" w:pos="426"/>
          <w:tab w:val="left" w:pos="851"/>
        </w:tabs>
        <w:jc w:val="both"/>
        <w:rPr>
          <w:rFonts w:ascii="Arial" w:hAnsi="Arial" w:cs="Arial"/>
        </w:rPr>
      </w:pPr>
    </w:p>
    <w:p w14:paraId="6F1EC7B8" w14:textId="77777777" w:rsidR="00876A73" w:rsidRDefault="00876A73" w:rsidP="005846FB">
      <w:pPr>
        <w:tabs>
          <w:tab w:val="left" w:pos="426"/>
          <w:tab w:val="left" w:pos="851"/>
        </w:tabs>
        <w:jc w:val="both"/>
        <w:rPr>
          <w:rFonts w:ascii="Arial" w:hAnsi="Arial" w:cs="Arial"/>
        </w:rPr>
      </w:pPr>
    </w:p>
    <w:p w14:paraId="0AE0D01D" w14:textId="77777777" w:rsidR="00876A73" w:rsidRDefault="00876A73" w:rsidP="005846FB">
      <w:pPr>
        <w:tabs>
          <w:tab w:val="left" w:pos="426"/>
          <w:tab w:val="left" w:pos="851"/>
        </w:tabs>
        <w:jc w:val="both"/>
        <w:rPr>
          <w:rFonts w:ascii="Arial" w:hAnsi="Arial" w:cs="Arial"/>
        </w:rPr>
      </w:pPr>
    </w:p>
    <w:p w14:paraId="6D9C9C29" w14:textId="77777777" w:rsidR="009B1CD0" w:rsidRDefault="009B1CD0" w:rsidP="005846FB">
      <w:pPr>
        <w:tabs>
          <w:tab w:val="left" w:pos="426"/>
          <w:tab w:val="left" w:pos="851"/>
        </w:tabs>
        <w:jc w:val="both"/>
        <w:rPr>
          <w:rFonts w:ascii="Arial" w:hAnsi="Arial" w:cs="Arial"/>
        </w:rPr>
      </w:pPr>
    </w:p>
    <w:p w14:paraId="2C1FB081" w14:textId="77777777" w:rsidR="009B1CD0" w:rsidRDefault="009B1CD0" w:rsidP="005846FB">
      <w:pPr>
        <w:tabs>
          <w:tab w:val="left" w:pos="426"/>
          <w:tab w:val="left" w:pos="851"/>
        </w:tabs>
        <w:jc w:val="both"/>
        <w:rPr>
          <w:rFonts w:ascii="Arial" w:hAnsi="Arial" w:cs="Arial"/>
        </w:rPr>
      </w:pPr>
    </w:p>
    <w:p w14:paraId="56C31602"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530401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71690E2" w14:textId="77777777" w:rsidR="009B1CD0" w:rsidRDefault="009B1CD0" w:rsidP="00934503">
      <w:pPr>
        <w:tabs>
          <w:tab w:val="left" w:pos="426"/>
          <w:tab w:val="left" w:pos="851"/>
        </w:tabs>
        <w:jc w:val="both"/>
        <w:rPr>
          <w:rFonts w:ascii="Arial" w:hAnsi="Arial" w:cs="Arial"/>
        </w:rPr>
      </w:pPr>
    </w:p>
    <w:p w14:paraId="37C11D98"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69934DA" w14:textId="77777777" w:rsidR="009B1CD0" w:rsidRDefault="009B1CD0" w:rsidP="009B45B9">
      <w:pPr>
        <w:tabs>
          <w:tab w:val="left" w:pos="426"/>
          <w:tab w:val="left" w:pos="851"/>
        </w:tabs>
        <w:jc w:val="both"/>
        <w:rPr>
          <w:rFonts w:ascii="Arial" w:hAnsi="Arial" w:cs="Arial"/>
        </w:rPr>
      </w:pPr>
    </w:p>
    <w:p w14:paraId="3E8D4080"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BF035E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950E317" w14:textId="77777777" w:rsidR="009B1CD0" w:rsidRDefault="009B1CD0" w:rsidP="009B45B9">
      <w:pPr>
        <w:pStyle w:val="fcasegauche"/>
        <w:tabs>
          <w:tab w:val="left" w:pos="851"/>
        </w:tabs>
        <w:spacing w:after="0"/>
        <w:rPr>
          <w:rFonts w:ascii="Arial" w:hAnsi="Arial" w:cs="Arial"/>
        </w:rPr>
      </w:pPr>
    </w:p>
    <w:p w14:paraId="0F24D315" w14:textId="77777777" w:rsidR="009B1CD0" w:rsidRDefault="009B1CD0" w:rsidP="006C4338">
      <w:pPr>
        <w:pStyle w:val="fcasegauche"/>
        <w:tabs>
          <w:tab w:val="left" w:pos="851"/>
        </w:tabs>
        <w:spacing w:after="0"/>
        <w:ind w:left="0" w:firstLine="0"/>
        <w:rPr>
          <w:rFonts w:ascii="Arial" w:hAnsi="Arial" w:cs="Arial"/>
        </w:rPr>
      </w:pPr>
    </w:p>
    <w:p w14:paraId="12C28B6C" w14:textId="77777777" w:rsidR="004C5755" w:rsidRDefault="004C5755" w:rsidP="006C4338">
      <w:pPr>
        <w:pStyle w:val="fcasegauche"/>
        <w:tabs>
          <w:tab w:val="left" w:pos="851"/>
        </w:tabs>
        <w:spacing w:after="0"/>
        <w:ind w:left="0" w:firstLine="0"/>
        <w:rPr>
          <w:rFonts w:ascii="Arial" w:hAnsi="Arial" w:cs="Arial"/>
        </w:rPr>
      </w:pPr>
    </w:p>
    <w:p w14:paraId="4C6B69F4" w14:textId="77777777" w:rsidR="004C5755" w:rsidRDefault="004C5755" w:rsidP="006C4338">
      <w:pPr>
        <w:pStyle w:val="fcasegauche"/>
        <w:tabs>
          <w:tab w:val="left" w:pos="851"/>
        </w:tabs>
        <w:spacing w:after="0"/>
        <w:ind w:left="0" w:firstLine="0"/>
        <w:rPr>
          <w:rFonts w:ascii="Arial" w:hAnsi="Arial" w:cs="Arial"/>
        </w:rPr>
      </w:pPr>
    </w:p>
    <w:p w14:paraId="4FCC8690" w14:textId="77777777" w:rsidR="004C5755" w:rsidRDefault="004C5755" w:rsidP="006C4338">
      <w:pPr>
        <w:pStyle w:val="fcasegauche"/>
        <w:tabs>
          <w:tab w:val="left" w:pos="851"/>
        </w:tabs>
        <w:spacing w:after="0"/>
        <w:ind w:left="0" w:firstLine="0"/>
        <w:rPr>
          <w:rFonts w:ascii="Arial" w:hAnsi="Arial" w:cs="Arial"/>
        </w:rPr>
      </w:pPr>
    </w:p>
    <w:p w14:paraId="745322BE" w14:textId="77777777" w:rsidR="009B1CD0" w:rsidRDefault="009B1CD0" w:rsidP="006B5057">
      <w:pPr>
        <w:pStyle w:val="fcasegauche"/>
        <w:tabs>
          <w:tab w:val="left" w:pos="851"/>
        </w:tabs>
        <w:spacing w:before="120" w:after="0"/>
        <w:ind w:left="426" w:firstLine="0"/>
        <w:rPr>
          <w:rFonts w:ascii="Arial" w:hAnsi="Arial" w:cs="Arial"/>
          <w:iCs/>
        </w:rPr>
      </w:pPr>
    </w:p>
    <w:p w14:paraId="3468CA76"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332BD906" w14:textId="77777777" w:rsidR="009B1CD0" w:rsidRDefault="009B1CD0" w:rsidP="005846FB">
      <w:pPr>
        <w:pStyle w:val="fcasegauche"/>
        <w:tabs>
          <w:tab w:val="left" w:pos="851"/>
        </w:tabs>
        <w:spacing w:after="0"/>
        <w:rPr>
          <w:rFonts w:ascii="Arial" w:hAnsi="Arial" w:cs="Arial"/>
        </w:rPr>
      </w:pPr>
    </w:p>
    <w:p w14:paraId="343191F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6CB8D7CA" w14:textId="77777777" w:rsidR="006B5057" w:rsidRDefault="006B5057" w:rsidP="005846FB">
      <w:pPr>
        <w:pStyle w:val="fcasegauche"/>
        <w:tabs>
          <w:tab w:val="left" w:pos="851"/>
        </w:tabs>
        <w:spacing w:after="0"/>
        <w:rPr>
          <w:rFonts w:ascii="Arial" w:hAnsi="Arial" w:cs="Arial"/>
        </w:rPr>
      </w:pPr>
    </w:p>
    <w:p w14:paraId="0A3B4949" w14:textId="77777777" w:rsidR="006B5057" w:rsidRDefault="006B5057" w:rsidP="005846FB">
      <w:pPr>
        <w:pStyle w:val="fcasegauche"/>
        <w:tabs>
          <w:tab w:val="left" w:pos="851"/>
        </w:tabs>
        <w:spacing w:after="0"/>
        <w:rPr>
          <w:rFonts w:ascii="Arial" w:hAnsi="Arial" w:cs="Arial"/>
        </w:rPr>
      </w:pPr>
    </w:p>
    <w:p w14:paraId="1F773463" w14:textId="77777777" w:rsidR="006B5057" w:rsidRDefault="006B5057" w:rsidP="005846FB">
      <w:pPr>
        <w:pStyle w:val="fcasegauche"/>
        <w:tabs>
          <w:tab w:val="left" w:pos="851"/>
        </w:tabs>
        <w:spacing w:after="0"/>
        <w:rPr>
          <w:rFonts w:ascii="Arial" w:hAnsi="Arial" w:cs="Arial"/>
        </w:rPr>
      </w:pPr>
    </w:p>
    <w:p w14:paraId="3B217CA7" w14:textId="77777777" w:rsidR="006B5057" w:rsidRDefault="006B5057" w:rsidP="005846FB">
      <w:pPr>
        <w:pStyle w:val="fcasegauche"/>
        <w:tabs>
          <w:tab w:val="left" w:pos="851"/>
        </w:tabs>
        <w:spacing w:after="0"/>
        <w:rPr>
          <w:rFonts w:ascii="Arial" w:hAnsi="Arial" w:cs="Arial"/>
        </w:rPr>
      </w:pPr>
    </w:p>
    <w:p w14:paraId="0EB7DF7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3F04DF67" w14:textId="77777777" w:rsidR="006B5057" w:rsidRDefault="006B5057" w:rsidP="005846FB">
      <w:pPr>
        <w:pStyle w:val="fcasegauche"/>
        <w:tabs>
          <w:tab w:val="left" w:pos="851"/>
        </w:tabs>
        <w:spacing w:after="0"/>
        <w:ind w:left="0" w:firstLine="0"/>
        <w:rPr>
          <w:rFonts w:ascii="Arial" w:hAnsi="Arial" w:cs="Arial"/>
        </w:rPr>
      </w:pPr>
    </w:p>
    <w:p w14:paraId="38FB3FF8" w14:textId="77777777" w:rsidR="006B5057" w:rsidRDefault="006B5057" w:rsidP="005846FB">
      <w:pPr>
        <w:pStyle w:val="fcasegauche"/>
        <w:tabs>
          <w:tab w:val="left" w:pos="851"/>
        </w:tabs>
        <w:spacing w:after="0"/>
        <w:ind w:left="0" w:firstLine="0"/>
        <w:rPr>
          <w:rFonts w:ascii="Arial" w:hAnsi="Arial" w:cs="Arial"/>
        </w:rPr>
      </w:pPr>
    </w:p>
    <w:p w14:paraId="19D1E6DC" w14:textId="77777777" w:rsidR="006B5057" w:rsidRDefault="006B5057" w:rsidP="005846FB">
      <w:pPr>
        <w:pStyle w:val="fcasegauche"/>
        <w:tabs>
          <w:tab w:val="left" w:pos="851"/>
        </w:tabs>
        <w:spacing w:after="0"/>
        <w:ind w:left="0" w:firstLine="0"/>
        <w:rPr>
          <w:rFonts w:ascii="Arial" w:hAnsi="Arial" w:cs="Arial"/>
        </w:rPr>
      </w:pPr>
    </w:p>
    <w:p w14:paraId="249250A1" w14:textId="77777777" w:rsidR="006B5057" w:rsidRDefault="006B5057" w:rsidP="005846FB">
      <w:pPr>
        <w:pStyle w:val="fcasegauche"/>
        <w:tabs>
          <w:tab w:val="left" w:pos="851"/>
        </w:tabs>
        <w:spacing w:after="0"/>
        <w:ind w:left="0" w:firstLine="0"/>
        <w:rPr>
          <w:rFonts w:ascii="Arial" w:hAnsi="Arial" w:cs="Arial"/>
        </w:rPr>
      </w:pPr>
    </w:p>
    <w:p w14:paraId="1C2BE7A3" w14:textId="77777777" w:rsidR="006B5057" w:rsidRDefault="006B5057" w:rsidP="005846FB">
      <w:pPr>
        <w:pStyle w:val="fcasegauche"/>
        <w:tabs>
          <w:tab w:val="left" w:pos="851"/>
        </w:tabs>
        <w:spacing w:after="0"/>
        <w:ind w:left="0" w:firstLine="0"/>
        <w:rPr>
          <w:rFonts w:ascii="Arial" w:hAnsi="Arial" w:cs="Arial"/>
        </w:rPr>
      </w:pPr>
    </w:p>
    <w:p w14:paraId="5B62261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52015C" w14:textId="77777777">
        <w:tc>
          <w:tcPr>
            <w:tcW w:w="10277" w:type="dxa"/>
            <w:shd w:val="clear" w:color="auto" w:fill="66CCFF"/>
          </w:tcPr>
          <w:p w14:paraId="5F5B2973"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00B056F" w14:textId="77777777" w:rsidR="009B1CD0" w:rsidRDefault="009B1CD0" w:rsidP="006C4338">
      <w:pPr>
        <w:tabs>
          <w:tab w:val="left" w:pos="851"/>
        </w:tabs>
      </w:pPr>
    </w:p>
    <w:p w14:paraId="31DC331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7A0C2E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D6332E7" w14:textId="77777777" w:rsidR="009B1CD0" w:rsidRDefault="009B1CD0" w:rsidP="005846FB">
      <w:pPr>
        <w:tabs>
          <w:tab w:val="left" w:pos="851"/>
        </w:tabs>
        <w:rPr>
          <w:rFonts w:ascii="Arial" w:hAnsi="Arial" w:cs="Arial"/>
        </w:rPr>
      </w:pPr>
    </w:p>
    <w:p w14:paraId="01A486D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9164CF9" w14:textId="1E94FBF8" w:rsidR="00B56332" w:rsidRPr="008910F2" w:rsidRDefault="007D7A65" w:rsidP="00B56332">
      <w:pPr>
        <w:tabs>
          <w:tab w:val="left" w:pos="851"/>
        </w:tabs>
        <w:spacing w:before="120"/>
        <w:ind w:left="1135" w:hanging="284"/>
        <w:jc w:val="both"/>
        <w:rPr>
          <w:ins w:id="41" w:author="Aurelie MARECHAL" w:date="2025-03-04T14:21:00Z" w16du:dateUtc="2025-03-04T13:21:00Z"/>
          <w:rFonts w:asciiTheme="minorHAnsi" w:hAnsiTheme="minorHAnsi" w:cs="Arial"/>
        </w:rPr>
      </w:pPr>
      <w:r>
        <w:fldChar w:fldCharType="begin">
          <w:ffData>
            <w:name w:val=""/>
            <w:enabled/>
            <w:calcOnExit w:val="0"/>
            <w:checkBox>
              <w:size w:val="20"/>
              <w:default w:val="0"/>
            </w:checkBox>
          </w:ffData>
        </w:fldChar>
      </w:r>
      <w:r w:rsidRPr="00B56332">
        <w:rPr>
          <w:rPrChange w:id="42" w:author="Aurelie MARECHAL" w:date="2025-03-04T14:21:00Z" w16du:dateUtc="2025-03-04T13:21:00Z">
            <w:rPr>
              <w:lang w:val="en-US"/>
            </w:rPr>
          </w:rPrChange>
        </w:rPr>
        <w:instrText xml:space="preserve"> FORMCHECKBOX </w:instrText>
      </w:r>
      <w:r>
        <w:fldChar w:fldCharType="separate"/>
      </w:r>
      <w:r>
        <w:fldChar w:fldCharType="end"/>
      </w:r>
      <w:r w:rsidR="009B1CD0" w:rsidRPr="00B56332">
        <w:rPr>
          <w:rFonts w:ascii="Arial" w:hAnsi="Arial" w:cs="Arial"/>
          <w:rPrChange w:id="43" w:author="Aurelie MARECHAL" w:date="2025-03-04T14:21:00Z" w16du:dateUtc="2025-03-04T13:21:00Z">
            <w:rPr>
              <w:rFonts w:ascii="Arial" w:hAnsi="Arial" w:cs="Arial"/>
              <w:lang w:val="en-GB"/>
            </w:rPr>
          </w:rPrChange>
        </w:rPr>
        <w:t xml:space="preserve"> CCAP n°</w:t>
      </w:r>
      <w:ins w:id="44" w:author="Aurelie MARECHAL" w:date="2025-03-04T14:21:00Z" w16du:dateUtc="2025-03-04T13:21:00Z">
        <w:r w:rsidR="00B56332" w:rsidRPr="00B56332">
          <w:rPr>
            <w:rFonts w:asciiTheme="minorHAnsi" w:hAnsiTheme="minorHAnsi" w:cs="Arial"/>
          </w:rPr>
          <w:t xml:space="preserve"> </w:t>
        </w:r>
        <w:r w:rsidR="00B56332" w:rsidRPr="008910F2">
          <w:rPr>
            <w:rFonts w:asciiTheme="minorHAnsi" w:hAnsiTheme="minorHAnsi" w:cs="Arial"/>
          </w:rPr>
          <w:t>MARCHÉ N°202501</w:t>
        </w:r>
        <w:r w:rsidR="00B56332">
          <w:rPr>
            <w:rFonts w:asciiTheme="minorHAnsi" w:hAnsiTheme="minorHAnsi" w:cs="Arial"/>
          </w:rPr>
          <w:t>Commune de Plailly</w:t>
        </w:r>
      </w:ins>
    </w:p>
    <w:p w14:paraId="1FD66F94" w14:textId="2C3256A5" w:rsidR="009B1CD0" w:rsidRPr="006E0DC1" w:rsidRDefault="009B1CD0" w:rsidP="005846FB">
      <w:pPr>
        <w:tabs>
          <w:tab w:val="left" w:pos="851"/>
        </w:tabs>
        <w:spacing w:before="120"/>
        <w:ind w:left="1135" w:hanging="284"/>
        <w:jc w:val="both"/>
        <w:rPr>
          <w:rPrChange w:id="45" w:author="Aurelie MARECHAL" w:date="2025-03-12T09:39:00Z" w16du:dateUtc="2025-03-12T08:39:00Z">
            <w:rPr>
              <w:lang w:val="en-US"/>
            </w:rPr>
          </w:rPrChange>
        </w:rPr>
      </w:pPr>
      <w:del w:id="46" w:author="Aurelie MARECHAL" w:date="2025-03-04T14:21:00Z" w16du:dateUtc="2025-03-04T13:21:00Z">
        <w:r w:rsidRPr="006E0DC1" w:rsidDel="00B56332">
          <w:rPr>
            <w:rFonts w:ascii="Arial" w:hAnsi="Arial" w:cs="Arial"/>
            <w:rPrChange w:id="47" w:author="Aurelie MARECHAL" w:date="2025-03-12T09:39:00Z" w16du:dateUtc="2025-03-12T08:39:00Z">
              <w:rPr>
                <w:rFonts w:ascii="Arial" w:hAnsi="Arial" w:cs="Arial"/>
                <w:lang w:val="en-GB"/>
              </w:rPr>
            </w:rPrChange>
          </w:rPr>
          <w:delText>…………………………………………………………………………………………..</w:delText>
        </w:r>
      </w:del>
    </w:p>
    <w:p w14:paraId="4266F489" w14:textId="19599DBB" w:rsidR="00B56332" w:rsidRPr="008910F2" w:rsidRDefault="007D7A65" w:rsidP="00B56332">
      <w:pPr>
        <w:tabs>
          <w:tab w:val="left" w:pos="851"/>
        </w:tabs>
        <w:spacing w:before="120"/>
        <w:ind w:left="1135" w:hanging="284"/>
        <w:jc w:val="both"/>
        <w:rPr>
          <w:ins w:id="48" w:author="Aurelie MARECHAL" w:date="2025-03-04T14:22:00Z" w16du:dateUtc="2025-03-04T13:22:00Z"/>
          <w:rFonts w:asciiTheme="minorHAnsi" w:hAnsiTheme="minorHAnsi" w:cs="Arial"/>
        </w:rPr>
      </w:pPr>
      <w:r>
        <w:fldChar w:fldCharType="begin">
          <w:ffData>
            <w:name w:val=""/>
            <w:enabled/>
            <w:calcOnExit w:val="0"/>
            <w:checkBox>
              <w:size w:val="20"/>
              <w:default w:val="0"/>
            </w:checkBox>
          </w:ffData>
        </w:fldChar>
      </w:r>
      <w:r w:rsidRPr="00B56332">
        <w:rPr>
          <w:rPrChange w:id="49" w:author="Aurelie MARECHAL" w:date="2025-03-04T14:22:00Z" w16du:dateUtc="2025-03-04T13:22:00Z">
            <w:rPr>
              <w:lang w:val="en-US"/>
            </w:rPr>
          </w:rPrChange>
        </w:rPr>
        <w:instrText xml:space="preserve"> FORMCHECKBOX </w:instrText>
      </w:r>
      <w:r>
        <w:fldChar w:fldCharType="separate"/>
      </w:r>
      <w:r>
        <w:fldChar w:fldCharType="end"/>
      </w:r>
      <w:r w:rsidR="009B1CD0" w:rsidRPr="00B56332">
        <w:rPr>
          <w:rFonts w:ascii="Arial" w:hAnsi="Arial" w:cs="Arial"/>
          <w:rPrChange w:id="50" w:author="Aurelie MARECHAL" w:date="2025-03-04T14:22:00Z" w16du:dateUtc="2025-03-04T13:22:00Z">
            <w:rPr>
              <w:rFonts w:ascii="Arial" w:hAnsi="Arial" w:cs="Arial"/>
              <w:lang w:val="en-GB"/>
            </w:rPr>
          </w:rPrChange>
        </w:rPr>
        <w:t xml:space="preserve"> CCAG </w:t>
      </w:r>
      <w:del w:id="51" w:author="Aurelie MARECHAL" w:date="2025-03-04T14:21:00Z" w16du:dateUtc="2025-03-04T13:21:00Z">
        <w:r w:rsidR="009B1CD0" w:rsidRPr="00B56332" w:rsidDel="00B56332">
          <w:rPr>
            <w:rFonts w:ascii="Arial" w:hAnsi="Arial" w:cs="Arial"/>
            <w:rPrChange w:id="52" w:author="Aurelie MARECHAL" w:date="2025-03-04T14:22:00Z" w16du:dateUtc="2025-03-04T13:22:00Z">
              <w:rPr>
                <w:rFonts w:ascii="Arial" w:hAnsi="Arial" w:cs="Arial"/>
                <w:lang w:val="en-GB"/>
              </w:rPr>
            </w:rPrChange>
          </w:rPr>
          <w:delText>:……………………………………………………………………………………………</w:delText>
        </w:r>
      </w:del>
      <w:ins w:id="53" w:author="Aurelie MARECHAL" w:date="2025-03-04T14:22:00Z" w16du:dateUtc="2025-03-04T13:22:00Z">
        <w:r w:rsidR="00B56332" w:rsidRPr="00B56332">
          <w:rPr>
            <w:rFonts w:asciiTheme="minorHAnsi" w:hAnsiTheme="minorHAnsi" w:cs="Arial"/>
          </w:rPr>
          <w:t xml:space="preserve"> </w:t>
        </w:r>
        <w:r w:rsidR="00B56332" w:rsidRPr="008910F2">
          <w:rPr>
            <w:rFonts w:asciiTheme="minorHAnsi" w:hAnsiTheme="minorHAnsi" w:cs="Arial"/>
          </w:rPr>
          <w:t xml:space="preserve">Cahier des Clauses Administratives Générales applicables aux marchés publics de fournitures courantes et de services (C.C.A.G./F.C.S) approuvé par l’arrêté du 30 mars 2021. </w:t>
        </w:r>
      </w:ins>
    </w:p>
    <w:p w14:paraId="00834974" w14:textId="02BFF654" w:rsidR="009B1CD0" w:rsidRPr="00B56332" w:rsidRDefault="009B1CD0" w:rsidP="005846FB">
      <w:pPr>
        <w:tabs>
          <w:tab w:val="left" w:pos="851"/>
        </w:tabs>
        <w:spacing w:before="120"/>
        <w:ind w:left="1135" w:hanging="284"/>
        <w:jc w:val="both"/>
        <w:rPr>
          <w:rPrChange w:id="54" w:author="Aurelie MARECHAL" w:date="2025-03-04T14:22:00Z" w16du:dateUtc="2025-03-04T13:22:00Z">
            <w:rPr>
              <w:lang w:val="en-US"/>
            </w:rPr>
          </w:rPrChange>
        </w:rPr>
      </w:pPr>
    </w:p>
    <w:p w14:paraId="52DFD884" w14:textId="77777777" w:rsidR="00B56332" w:rsidRPr="008910F2" w:rsidRDefault="007D7A65" w:rsidP="00B56332">
      <w:pPr>
        <w:tabs>
          <w:tab w:val="left" w:pos="851"/>
        </w:tabs>
        <w:spacing w:before="120"/>
        <w:ind w:left="1135" w:hanging="284"/>
        <w:jc w:val="both"/>
        <w:rPr>
          <w:ins w:id="55" w:author="Aurelie MARECHAL" w:date="2025-03-04T14:22:00Z" w16du:dateUtc="2025-03-04T13:22:00Z"/>
          <w:rFonts w:asciiTheme="minorHAnsi" w:hAnsiTheme="minorHAnsi" w:cs="Arial"/>
        </w:rPr>
      </w:pPr>
      <w:r>
        <w:fldChar w:fldCharType="begin">
          <w:ffData>
            <w:name w:val=""/>
            <w:enabled/>
            <w:calcOnExit w:val="0"/>
            <w:checkBox>
              <w:size w:val="20"/>
              <w:default w:val="0"/>
            </w:checkBox>
          </w:ffData>
        </w:fldChar>
      </w:r>
      <w:r w:rsidRPr="00B56332">
        <w:rPr>
          <w:rPrChange w:id="56" w:author="Aurelie MARECHAL" w:date="2025-03-04T14:22:00Z" w16du:dateUtc="2025-03-04T13:22:00Z">
            <w:rPr>
              <w:lang w:val="en-US"/>
            </w:rPr>
          </w:rPrChange>
        </w:rPr>
        <w:instrText xml:space="preserve"> FORMCHECKBOX </w:instrText>
      </w:r>
      <w:r>
        <w:fldChar w:fldCharType="separate"/>
      </w:r>
      <w:r>
        <w:fldChar w:fldCharType="end"/>
      </w:r>
      <w:r w:rsidR="009B1CD0" w:rsidRPr="00B56332">
        <w:rPr>
          <w:rFonts w:ascii="Arial" w:hAnsi="Arial" w:cs="Arial"/>
          <w:rPrChange w:id="57" w:author="Aurelie MARECHAL" w:date="2025-03-04T14:22:00Z" w16du:dateUtc="2025-03-04T13:22:00Z">
            <w:rPr>
              <w:rFonts w:ascii="Arial" w:hAnsi="Arial" w:cs="Arial"/>
              <w:lang w:val="en-GB"/>
            </w:rPr>
          </w:rPrChange>
        </w:rPr>
        <w:t xml:space="preserve"> CCTP </w:t>
      </w:r>
      <w:ins w:id="58" w:author="Aurelie MARECHAL" w:date="2025-03-04T14:22:00Z" w16du:dateUtc="2025-03-04T13:22:00Z">
        <w:r w:rsidR="00B56332" w:rsidRPr="00E86016">
          <w:rPr>
            <w:rFonts w:ascii="Arial" w:hAnsi="Arial" w:cs="Arial"/>
          </w:rPr>
          <w:t>n°</w:t>
        </w:r>
        <w:r w:rsidR="00B56332" w:rsidRPr="00B56332">
          <w:rPr>
            <w:rFonts w:asciiTheme="minorHAnsi" w:hAnsiTheme="minorHAnsi" w:cs="Arial"/>
          </w:rPr>
          <w:t xml:space="preserve"> </w:t>
        </w:r>
        <w:r w:rsidR="00B56332" w:rsidRPr="008910F2">
          <w:rPr>
            <w:rFonts w:asciiTheme="minorHAnsi" w:hAnsiTheme="minorHAnsi" w:cs="Arial"/>
          </w:rPr>
          <w:t>MARCHÉ N°202501</w:t>
        </w:r>
        <w:r w:rsidR="00B56332">
          <w:rPr>
            <w:rFonts w:asciiTheme="minorHAnsi" w:hAnsiTheme="minorHAnsi" w:cs="Arial"/>
          </w:rPr>
          <w:t>Commune de Plailly</w:t>
        </w:r>
      </w:ins>
    </w:p>
    <w:p w14:paraId="47A58719" w14:textId="7082167E" w:rsidR="009B1CD0" w:rsidRPr="00B56332" w:rsidRDefault="009B1CD0" w:rsidP="0061068C">
      <w:pPr>
        <w:tabs>
          <w:tab w:val="left" w:pos="851"/>
        </w:tabs>
        <w:spacing w:before="120"/>
        <w:ind w:left="1135" w:hanging="284"/>
        <w:jc w:val="both"/>
        <w:rPr>
          <w:rPrChange w:id="59" w:author="Aurelie MARECHAL" w:date="2025-03-04T14:22:00Z" w16du:dateUtc="2025-03-04T13:22:00Z">
            <w:rPr>
              <w:lang w:val="en-US"/>
            </w:rPr>
          </w:rPrChange>
        </w:rPr>
      </w:pPr>
      <w:del w:id="60" w:author="Aurelie MARECHAL" w:date="2025-03-04T14:22:00Z" w16du:dateUtc="2025-03-04T13:22:00Z">
        <w:r w:rsidRPr="00B56332" w:rsidDel="00B56332">
          <w:rPr>
            <w:rFonts w:ascii="Arial" w:hAnsi="Arial" w:cs="Arial"/>
            <w:rPrChange w:id="61" w:author="Aurelie MARECHAL" w:date="2025-03-04T14:22:00Z" w16du:dateUtc="2025-03-04T13:22:00Z">
              <w:rPr>
                <w:rFonts w:ascii="Arial" w:hAnsi="Arial" w:cs="Arial"/>
                <w:lang w:val="en-GB"/>
              </w:rPr>
            </w:rPrChange>
          </w:rPr>
          <w:delText>n°…………………………………………………………………………………………..</w:delText>
        </w:r>
      </w:del>
    </w:p>
    <w:p w14:paraId="119149E1" w14:textId="5FD207EA" w:rsidR="00B56332" w:rsidRPr="008910F2" w:rsidRDefault="007D7A65" w:rsidP="00B56332">
      <w:pPr>
        <w:tabs>
          <w:tab w:val="left" w:pos="851"/>
        </w:tabs>
        <w:spacing w:before="120"/>
        <w:ind w:left="1135" w:hanging="284"/>
        <w:jc w:val="both"/>
        <w:rPr>
          <w:ins w:id="62" w:author="Aurelie MARECHAL" w:date="2025-03-04T14:22:00Z" w16du:dateUtc="2025-03-04T13:22:00Z"/>
          <w:rFonts w:asciiTheme="minorHAnsi" w:hAnsiTheme="minorHAnsi"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ins w:id="63" w:author="Aurelie MARECHAL" w:date="2025-03-04T14:22:00Z" w16du:dateUtc="2025-03-04T13:22:00Z">
        <w:r w:rsidR="00B56332">
          <w:rPr>
            <w:rFonts w:ascii="Arial" w:hAnsi="Arial" w:cs="Arial"/>
          </w:rPr>
          <w:t xml:space="preserve"> : </w:t>
        </w:r>
      </w:ins>
      <w:del w:id="64" w:author="Aurelie MARECHAL" w:date="2025-03-04T14:22:00Z" w16du:dateUtc="2025-03-04T13:22:00Z">
        <w:r w:rsidR="009B1CD0" w:rsidDel="00B56332">
          <w:rPr>
            <w:rFonts w:ascii="Arial" w:hAnsi="Arial" w:cs="Arial"/>
          </w:rPr>
          <w:delText> </w:delText>
        </w:r>
      </w:del>
      <w:ins w:id="65" w:author="Aurelie MARECHAL" w:date="2025-03-04T14:22:00Z" w16du:dateUtc="2025-03-04T13:22:00Z">
        <w:r w:rsidR="00B56332">
          <w:rPr>
            <w:rFonts w:asciiTheme="minorHAnsi" w:hAnsiTheme="minorHAnsi" w:cs="Arial"/>
          </w:rPr>
          <w:t xml:space="preserve">BPU – DQE MARCHE </w:t>
        </w:r>
        <w:r w:rsidR="00B56332" w:rsidRPr="008910F2">
          <w:rPr>
            <w:rFonts w:asciiTheme="minorHAnsi" w:hAnsiTheme="minorHAnsi" w:cs="Arial"/>
          </w:rPr>
          <w:t>N°202501</w:t>
        </w:r>
        <w:r w:rsidR="00B56332">
          <w:rPr>
            <w:rFonts w:asciiTheme="minorHAnsi" w:hAnsiTheme="minorHAnsi" w:cs="Arial"/>
          </w:rPr>
          <w:t>Commune de Plailly</w:t>
        </w:r>
      </w:ins>
    </w:p>
    <w:p w14:paraId="343CA2C3" w14:textId="0DCBFADB" w:rsidR="009B1CD0" w:rsidDel="00B56332" w:rsidRDefault="009B1CD0" w:rsidP="00710FD6">
      <w:pPr>
        <w:tabs>
          <w:tab w:val="left" w:pos="851"/>
        </w:tabs>
        <w:spacing w:before="120"/>
        <w:ind w:left="1135" w:hanging="284"/>
        <w:jc w:val="both"/>
        <w:rPr>
          <w:del w:id="66" w:author="Aurelie MARECHAL" w:date="2025-03-04T14:22:00Z" w16du:dateUtc="2025-03-04T13:22:00Z"/>
          <w:rFonts w:ascii="Arial" w:hAnsi="Arial" w:cs="Arial"/>
        </w:rPr>
      </w:pPr>
      <w:del w:id="67" w:author="Aurelie MARECHAL" w:date="2025-03-04T14:22:00Z" w16du:dateUtc="2025-03-04T13:22:00Z">
        <w:r w:rsidDel="00B56332">
          <w:rPr>
            <w:rFonts w:ascii="Arial" w:hAnsi="Arial" w:cs="Arial"/>
          </w:rPr>
          <w:delText>:……………………………………………………………………………………………</w:delText>
        </w:r>
      </w:del>
    </w:p>
    <w:p w14:paraId="153CE3EA" w14:textId="77777777" w:rsidR="009B1CD0" w:rsidRDefault="009B1CD0" w:rsidP="00B56332">
      <w:pPr>
        <w:tabs>
          <w:tab w:val="left" w:pos="851"/>
        </w:tabs>
        <w:spacing w:before="120"/>
        <w:ind w:left="1135" w:hanging="284"/>
        <w:jc w:val="both"/>
        <w:rPr>
          <w:rFonts w:ascii="Arial" w:hAnsi="Arial" w:cs="Arial"/>
        </w:rPr>
      </w:pPr>
    </w:p>
    <w:p w14:paraId="5C00500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30A7249" w14:textId="77777777" w:rsidR="009B1CD0" w:rsidRDefault="009B1CD0" w:rsidP="0083205E">
      <w:pPr>
        <w:tabs>
          <w:tab w:val="left" w:pos="851"/>
        </w:tabs>
        <w:jc w:val="both"/>
        <w:rPr>
          <w:rFonts w:ascii="Arial" w:hAnsi="Arial" w:cs="Arial"/>
        </w:rPr>
      </w:pPr>
    </w:p>
    <w:p w14:paraId="12CF234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F891C95" w14:textId="77777777" w:rsidR="009B1CD0" w:rsidRDefault="009B1CD0" w:rsidP="0083205E">
      <w:pPr>
        <w:tabs>
          <w:tab w:val="left" w:pos="851"/>
        </w:tabs>
        <w:jc w:val="both"/>
        <w:rPr>
          <w:rFonts w:ascii="Arial" w:hAnsi="Arial" w:cs="Arial"/>
        </w:rPr>
      </w:pPr>
    </w:p>
    <w:p w14:paraId="3A1A460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1CFDB32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BCF41AD" w14:textId="77777777" w:rsidR="009B1CD0" w:rsidRDefault="009B1CD0" w:rsidP="00CD46CC">
      <w:pPr>
        <w:tabs>
          <w:tab w:val="left" w:pos="851"/>
        </w:tabs>
        <w:jc w:val="both"/>
        <w:rPr>
          <w:rFonts w:ascii="Arial" w:hAnsi="Arial" w:cs="Arial"/>
        </w:rPr>
      </w:pPr>
    </w:p>
    <w:p w14:paraId="69176781" w14:textId="77777777" w:rsidR="009B1CD0" w:rsidRDefault="009B1CD0" w:rsidP="009B45B9">
      <w:pPr>
        <w:tabs>
          <w:tab w:val="left" w:pos="851"/>
        </w:tabs>
        <w:jc w:val="both"/>
        <w:rPr>
          <w:rFonts w:ascii="Arial" w:hAnsi="Arial" w:cs="Arial"/>
        </w:rPr>
      </w:pPr>
    </w:p>
    <w:p w14:paraId="41EAC204" w14:textId="77777777" w:rsidR="009B1CD0" w:rsidRDefault="009B1CD0" w:rsidP="009B45B9">
      <w:pPr>
        <w:tabs>
          <w:tab w:val="left" w:pos="851"/>
        </w:tabs>
        <w:jc w:val="both"/>
        <w:rPr>
          <w:rFonts w:ascii="Arial" w:hAnsi="Arial" w:cs="Arial"/>
        </w:rPr>
      </w:pPr>
    </w:p>
    <w:p w14:paraId="6621DA7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BC7A86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5936933" w14:textId="77777777" w:rsidR="009B1CD0" w:rsidRDefault="009B1CD0" w:rsidP="009B45B9">
      <w:pPr>
        <w:tabs>
          <w:tab w:val="left" w:pos="851"/>
        </w:tabs>
        <w:jc w:val="both"/>
        <w:rPr>
          <w:rFonts w:ascii="Arial" w:hAnsi="Arial" w:cs="Arial"/>
        </w:rPr>
      </w:pPr>
    </w:p>
    <w:p w14:paraId="3337D32C" w14:textId="77777777" w:rsidR="009B1CD0" w:rsidRDefault="009B1CD0" w:rsidP="009B45B9">
      <w:pPr>
        <w:tabs>
          <w:tab w:val="left" w:pos="851"/>
        </w:tabs>
        <w:jc w:val="both"/>
        <w:rPr>
          <w:rFonts w:ascii="Arial" w:hAnsi="Arial" w:cs="Arial"/>
        </w:rPr>
      </w:pPr>
    </w:p>
    <w:p w14:paraId="7FAD0C62" w14:textId="77777777" w:rsidR="009B1CD0" w:rsidRDefault="009B1CD0" w:rsidP="009B45B9">
      <w:pPr>
        <w:tabs>
          <w:tab w:val="left" w:pos="851"/>
        </w:tabs>
        <w:jc w:val="both"/>
        <w:rPr>
          <w:rFonts w:ascii="Arial" w:hAnsi="Arial" w:cs="Arial"/>
        </w:rPr>
      </w:pPr>
    </w:p>
    <w:p w14:paraId="2CC0FDCB"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2D527B2"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6608E10" w14:textId="77777777" w:rsidR="009B1CD0" w:rsidRDefault="009B1CD0" w:rsidP="009B45B9">
      <w:pPr>
        <w:pStyle w:val="fcase1ertab"/>
        <w:tabs>
          <w:tab w:val="left" w:pos="851"/>
        </w:tabs>
        <w:ind w:left="0" w:firstLine="0"/>
        <w:rPr>
          <w:rFonts w:ascii="Arial" w:hAnsi="Arial" w:cs="Arial"/>
        </w:rPr>
      </w:pPr>
    </w:p>
    <w:p w14:paraId="0136D0B6" w14:textId="77777777" w:rsidR="009B1CD0" w:rsidRDefault="009B1CD0" w:rsidP="009B45B9">
      <w:pPr>
        <w:pStyle w:val="fcase1ertab"/>
        <w:tabs>
          <w:tab w:val="left" w:pos="851"/>
        </w:tabs>
        <w:ind w:left="0" w:firstLine="0"/>
        <w:rPr>
          <w:rFonts w:ascii="Arial" w:hAnsi="Arial" w:cs="Arial"/>
        </w:rPr>
      </w:pPr>
    </w:p>
    <w:p w14:paraId="2EF198E1" w14:textId="77777777" w:rsidR="004C5755" w:rsidRDefault="004C5755" w:rsidP="009B45B9">
      <w:pPr>
        <w:pStyle w:val="fcase1ertab"/>
        <w:tabs>
          <w:tab w:val="left" w:pos="851"/>
        </w:tabs>
        <w:ind w:left="0" w:firstLine="0"/>
        <w:rPr>
          <w:rFonts w:ascii="Arial" w:hAnsi="Arial" w:cs="Arial"/>
        </w:rPr>
      </w:pPr>
    </w:p>
    <w:p w14:paraId="0582C383" w14:textId="77777777" w:rsidR="004C5755" w:rsidRDefault="004C5755" w:rsidP="009B45B9">
      <w:pPr>
        <w:pStyle w:val="fcase1ertab"/>
        <w:tabs>
          <w:tab w:val="left" w:pos="851"/>
        </w:tabs>
        <w:ind w:left="0" w:firstLine="0"/>
        <w:rPr>
          <w:rFonts w:ascii="Arial" w:hAnsi="Arial" w:cs="Arial"/>
        </w:rPr>
      </w:pPr>
    </w:p>
    <w:p w14:paraId="04933A6B" w14:textId="77777777" w:rsidR="004C5755" w:rsidRDefault="004C5755" w:rsidP="009B45B9">
      <w:pPr>
        <w:pStyle w:val="fcase1ertab"/>
        <w:tabs>
          <w:tab w:val="left" w:pos="851"/>
        </w:tabs>
        <w:ind w:left="0" w:firstLine="0"/>
        <w:rPr>
          <w:rFonts w:ascii="Arial" w:hAnsi="Arial" w:cs="Arial"/>
        </w:rPr>
      </w:pPr>
    </w:p>
    <w:p w14:paraId="1F34D116" w14:textId="77777777" w:rsidR="004C5755" w:rsidRDefault="004C5755" w:rsidP="009B45B9">
      <w:pPr>
        <w:pStyle w:val="fcase1ertab"/>
        <w:tabs>
          <w:tab w:val="left" w:pos="851"/>
        </w:tabs>
        <w:ind w:left="0" w:firstLine="0"/>
        <w:rPr>
          <w:rFonts w:ascii="Arial" w:hAnsi="Arial" w:cs="Arial"/>
        </w:rPr>
      </w:pPr>
    </w:p>
    <w:p w14:paraId="4845E949" w14:textId="77777777" w:rsidR="004C5755" w:rsidRDefault="004C5755" w:rsidP="009B45B9">
      <w:pPr>
        <w:pStyle w:val="fcase1ertab"/>
        <w:tabs>
          <w:tab w:val="left" w:pos="851"/>
        </w:tabs>
        <w:ind w:left="0" w:firstLine="0"/>
        <w:rPr>
          <w:rFonts w:ascii="Arial" w:hAnsi="Arial" w:cs="Arial"/>
        </w:rPr>
      </w:pPr>
    </w:p>
    <w:p w14:paraId="3D135EC3" w14:textId="77777777" w:rsidR="004C5755" w:rsidRDefault="004C5755" w:rsidP="009B45B9">
      <w:pPr>
        <w:pStyle w:val="fcase1ertab"/>
        <w:tabs>
          <w:tab w:val="left" w:pos="851"/>
        </w:tabs>
        <w:ind w:left="0" w:firstLine="0"/>
        <w:rPr>
          <w:rFonts w:ascii="Arial" w:hAnsi="Arial" w:cs="Arial"/>
        </w:rPr>
      </w:pPr>
    </w:p>
    <w:p w14:paraId="2B273AB4" w14:textId="77777777" w:rsidR="004C5755" w:rsidRDefault="004C5755" w:rsidP="009B45B9">
      <w:pPr>
        <w:pStyle w:val="fcase1ertab"/>
        <w:tabs>
          <w:tab w:val="left" w:pos="851"/>
        </w:tabs>
        <w:ind w:left="0" w:firstLine="0"/>
        <w:rPr>
          <w:rFonts w:ascii="Arial" w:hAnsi="Arial" w:cs="Arial"/>
        </w:rPr>
      </w:pPr>
    </w:p>
    <w:p w14:paraId="1B03D965" w14:textId="77777777" w:rsidR="004C5755" w:rsidRDefault="004C5755" w:rsidP="009B45B9">
      <w:pPr>
        <w:pStyle w:val="fcase1ertab"/>
        <w:tabs>
          <w:tab w:val="left" w:pos="851"/>
        </w:tabs>
        <w:ind w:left="0" w:firstLine="0"/>
        <w:rPr>
          <w:rFonts w:ascii="Arial" w:hAnsi="Arial" w:cs="Arial"/>
        </w:rPr>
      </w:pPr>
    </w:p>
    <w:p w14:paraId="7DB7AE89" w14:textId="77777777" w:rsidR="004C5755" w:rsidRDefault="004C5755" w:rsidP="009B45B9">
      <w:pPr>
        <w:pStyle w:val="fcase1ertab"/>
        <w:tabs>
          <w:tab w:val="left" w:pos="851"/>
        </w:tabs>
        <w:ind w:left="0" w:firstLine="0"/>
        <w:rPr>
          <w:rFonts w:ascii="Arial" w:hAnsi="Arial" w:cs="Arial"/>
        </w:rPr>
      </w:pPr>
    </w:p>
    <w:p w14:paraId="0AAFBC7A" w14:textId="77777777" w:rsidR="004C5755" w:rsidRDefault="004C5755" w:rsidP="009B45B9">
      <w:pPr>
        <w:pStyle w:val="fcase1ertab"/>
        <w:tabs>
          <w:tab w:val="left" w:pos="851"/>
        </w:tabs>
        <w:ind w:left="0" w:firstLine="0"/>
        <w:rPr>
          <w:rFonts w:ascii="Arial" w:hAnsi="Arial" w:cs="Arial"/>
        </w:rPr>
      </w:pPr>
    </w:p>
    <w:p w14:paraId="12DE4DCB" w14:textId="77777777" w:rsidR="004C5755" w:rsidRDefault="004C5755" w:rsidP="009B45B9">
      <w:pPr>
        <w:pStyle w:val="fcase1ertab"/>
        <w:tabs>
          <w:tab w:val="left" w:pos="851"/>
        </w:tabs>
        <w:ind w:left="0" w:firstLine="0"/>
        <w:rPr>
          <w:rFonts w:ascii="Arial" w:hAnsi="Arial" w:cs="Arial"/>
        </w:rPr>
      </w:pPr>
    </w:p>
    <w:p w14:paraId="755B246F" w14:textId="77777777" w:rsidR="004C5755" w:rsidRDefault="004C5755" w:rsidP="009B45B9">
      <w:pPr>
        <w:pStyle w:val="fcase1ertab"/>
        <w:tabs>
          <w:tab w:val="left" w:pos="851"/>
        </w:tabs>
        <w:ind w:left="0" w:firstLine="0"/>
        <w:rPr>
          <w:rFonts w:ascii="Arial" w:hAnsi="Arial" w:cs="Arial"/>
        </w:rPr>
      </w:pPr>
    </w:p>
    <w:p w14:paraId="44919F4C" w14:textId="77777777" w:rsidR="006B5057" w:rsidRDefault="006B5057" w:rsidP="009B45B9">
      <w:pPr>
        <w:pStyle w:val="fcase1ertab"/>
        <w:tabs>
          <w:tab w:val="left" w:pos="851"/>
        </w:tabs>
        <w:ind w:left="0" w:firstLine="0"/>
        <w:rPr>
          <w:rFonts w:ascii="Arial" w:hAnsi="Arial" w:cs="Arial"/>
        </w:rPr>
      </w:pPr>
    </w:p>
    <w:p w14:paraId="219912E2" w14:textId="77777777" w:rsidR="006B5057" w:rsidRDefault="006B5057" w:rsidP="009B45B9">
      <w:pPr>
        <w:pStyle w:val="fcase1ertab"/>
        <w:tabs>
          <w:tab w:val="left" w:pos="851"/>
        </w:tabs>
        <w:ind w:left="0" w:firstLine="0"/>
        <w:rPr>
          <w:rFonts w:ascii="Arial" w:hAnsi="Arial" w:cs="Arial"/>
        </w:rPr>
      </w:pPr>
    </w:p>
    <w:p w14:paraId="08762DA4"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8C18F4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74A227B9"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BDAE65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7C41E87" w14:textId="77777777" w:rsidR="009B1CD0" w:rsidRDefault="009B1CD0">
      <w:pPr>
        <w:tabs>
          <w:tab w:val="left" w:pos="426"/>
          <w:tab w:val="left" w:pos="851"/>
        </w:tabs>
        <w:spacing w:before="120"/>
        <w:ind w:left="2268"/>
        <w:rPr>
          <w:rFonts w:ascii="Arial" w:hAnsi="Arial" w:cs="Arial"/>
        </w:rPr>
        <w:pPrChange w:id="68" w:author="Aurelie MARECHAL" w:date="2025-03-04T14:23:00Z" w16du:dateUtc="2025-03-04T13:23:00Z">
          <w:pPr>
            <w:tabs>
              <w:tab w:val="left" w:pos="426"/>
              <w:tab w:val="left" w:pos="851"/>
            </w:tabs>
            <w:spacing w:before="120"/>
            <w:ind w:left="2268"/>
            <w:jc w:val="both"/>
          </w:pPr>
        </w:pPrChange>
      </w:pPr>
      <w:r>
        <w:t xml:space="preserve">Montant </w:t>
      </w:r>
      <w:r>
        <w:rPr>
          <w:rFonts w:ascii="Arial" w:hAnsi="Arial" w:cs="Arial"/>
        </w:rPr>
        <w:t>hors taxes arrêté en chiffres à : ……………………………………………………………………………….</w:t>
      </w:r>
    </w:p>
    <w:p w14:paraId="69D40957" w14:textId="77777777" w:rsidR="009B1CD0" w:rsidRDefault="009B1CD0">
      <w:pPr>
        <w:pStyle w:val="fcase1ertab"/>
        <w:tabs>
          <w:tab w:val="left" w:pos="851"/>
        </w:tabs>
        <w:spacing w:before="120"/>
        <w:ind w:left="2268" w:firstLine="0"/>
        <w:jc w:val="left"/>
        <w:pPrChange w:id="69" w:author="Aurelie MARECHAL" w:date="2025-03-04T14:23:00Z" w16du:dateUtc="2025-03-04T13:23:00Z">
          <w:pPr>
            <w:pStyle w:val="fcase1ertab"/>
            <w:tabs>
              <w:tab w:val="left" w:pos="851"/>
            </w:tabs>
            <w:spacing w:before="120"/>
            <w:ind w:left="2268" w:firstLine="0"/>
          </w:pPr>
        </w:pPrChange>
      </w:pPr>
      <w:r>
        <w:rPr>
          <w:rFonts w:ascii="Arial" w:hAnsi="Arial" w:cs="Arial"/>
        </w:rPr>
        <w:t>Montant hors taxes arrêté en lettres à : ………………………………………………………...................................</w:t>
      </w:r>
    </w:p>
    <w:p w14:paraId="067748D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9313738" w14:textId="77777777" w:rsidR="009B1CD0" w:rsidRDefault="009B1CD0">
      <w:pPr>
        <w:pStyle w:val="fcase1ertab"/>
        <w:tabs>
          <w:tab w:val="left" w:pos="851"/>
        </w:tabs>
        <w:spacing w:before="120"/>
        <w:ind w:left="2410" w:firstLine="0"/>
        <w:jc w:val="left"/>
        <w:rPr>
          <w:rFonts w:ascii="Arial" w:hAnsi="Arial" w:cs="Arial"/>
        </w:rPr>
        <w:pPrChange w:id="70" w:author="Aurelie MARECHAL" w:date="2025-03-04T14:23:00Z" w16du:dateUtc="2025-03-04T13:23:00Z">
          <w:pPr>
            <w:pStyle w:val="fcase1ertab"/>
            <w:tabs>
              <w:tab w:val="left" w:pos="851"/>
            </w:tabs>
            <w:spacing w:before="120"/>
            <w:ind w:left="2410" w:firstLine="0"/>
          </w:pPr>
        </w:pPrChange>
      </w:pPr>
      <w:r>
        <w:rPr>
          <w:rFonts w:ascii="Arial" w:hAnsi="Arial" w:cs="Arial"/>
        </w:rPr>
        <w:t>Montant TTC arrêté en chiffres à : ………………………………………………………….......................................</w:t>
      </w:r>
    </w:p>
    <w:p w14:paraId="60202925" w14:textId="77777777" w:rsidR="009B1CD0" w:rsidRDefault="009B1CD0">
      <w:pPr>
        <w:pStyle w:val="fcase1ertab"/>
        <w:tabs>
          <w:tab w:val="left" w:pos="851"/>
        </w:tabs>
        <w:spacing w:before="120"/>
        <w:ind w:left="2410" w:firstLine="0"/>
        <w:jc w:val="left"/>
        <w:rPr>
          <w:rFonts w:ascii="Arial" w:hAnsi="Arial" w:cs="Arial"/>
          <w:u w:val="single"/>
        </w:rPr>
        <w:pPrChange w:id="71" w:author="Aurelie MARECHAL" w:date="2025-03-04T14:23:00Z" w16du:dateUtc="2025-03-04T13:23:00Z">
          <w:pPr>
            <w:pStyle w:val="fcase1ertab"/>
            <w:tabs>
              <w:tab w:val="left" w:pos="851"/>
            </w:tabs>
            <w:spacing w:before="120"/>
            <w:ind w:left="2410" w:firstLine="0"/>
          </w:pPr>
        </w:pPrChange>
      </w:pPr>
      <w:r>
        <w:rPr>
          <w:rFonts w:ascii="Arial" w:hAnsi="Arial" w:cs="Arial"/>
        </w:rPr>
        <w:t>Montant TTC arrêté en lettres à : ………………………………………………………………………………………..</w:t>
      </w:r>
    </w:p>
    <w:p w14:paraId="4CD76D6C" w14:textId="77777777" w:rsidR="009B1CD0" w:rsidRDefault="009B1CD0" w:rsidP="004C5755">
      <w:pPr>
        <w:pStyle w:val="fcase1ertab"/>
        <w:spacing w:before="120"/>
        <w:ind w:left="567" w:firstLine="0"/>
      </w:pPr>
      <w:r>
        <w:rPr>
          <w:rFonts w:ascii="Arial" w:hAnsi="Arial" w:cs="Arial"/>
          <w:u w:val="single"/>
        </w:rPr>
        <w:t>OU</w:t>
      </w:r>
    </w:p>
    <w:p w14:paraId="7F8DA12C"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776D0620" w14:textId="77777777" w:rsidR="009B1CD0" w:rsidRDefault="009B1CD0" w:rsidP="009B45B9">
      <w:pPr>
        <w:pStyle w:val="fcasegauche"/>
        <w:tabs>
          <w:tab w:val="left" w:pos="851"/>
        </w:tabs>
        <w:spacing w:after="0"/>
        <w:ind w:left="0" w:firstLine="0"/>
        <w:rPr>
          <w:rFonts w:ascii="Arial" w:hAnsi="Arial" w:cs="Arial"/>
        </w:rPr>
      </w:pPr>
    </w:p>
    <w:p w14:paraId="2C90DE41" w14:textId="77777777" w:rsidR="002C2CA3" w:rsidRDefault="002C2CA3" w:rsidP="009B45B9">
      <w:pPr>
        <w:pStyle w:val="fcasegauche"/>
        <w:tabs>
          <w:tab w:val="left" w:pos="851"/>
        </w:tabs>
        <w:spacing w:after="0"/>
        <w:ind w:left="0" w:firstLine="0"/>
        <w:rPr>
          <w:rFonts w:ascii="Arial" w:hAnsi="Arial" w:cs="Arial"/>
        </w:rPr>
      </w:pPr>
    </w:p>
    <w:p w14:paraId="4CAB3B5B" w14:textId="77777777" w:rsidR="009B1CD0" w:rsidRDefault="009B1CD0" w:rsidP="009B45B9">
      <w:pPr>
        <w:pStyle w:val="fcasegauche"/>
        <w:pageBreakBefore/>
        <w:tabs>
          <w:tab w:val="left" w:pos="851"/>
        </w:tabs>
        <w:spacing w:after="0"/>
        <w:ind w:left="0" w:firstLine="0"/>
        <w:rPr>
          <w:rFonts w:ascii="Arial" w:hAnsi="Arial" w:cs="Arial"/>
        </w:rPr>
      </w:pPr>
    </w:p>
    <w:p w14:paraId="6010E06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27EDC0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7CB4930" w14:textId="77777777" w:rsidR="00036500" w:rsidRDefault="00036500" w:rsidP="009B45B9">
      <w:pPr>
        <w:tabs>
          <w:tab w:val="left" w:pos="851"/>
          <w:tab w:val="left" w:pos="6237"/>
        </w:tabs>
        <w:rPr>
          <w:rFonts w:ascii="Arial" w:hAnsi="Arial" w:cs="Arial"/>
          <w:i/>
          <w:iCs/>
          <w:sz w:val="18"/>
          <w:szCs w:val="18"/>
        </w:rPr>
      </w:pPr>
    </w:p>
    <w:p w14:paraId="2CC3981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6ADCF0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4EBBC8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2AD168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1FD237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545564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00C1F4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191B8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A419BA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4F2032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74594D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36CFB4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F11C4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D693D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C87EA34" w14:textId="77777777">
        <w:trPr>
          <w:trHeight w:val="1021"/>
        </w:trPr>
        <w:tc>
          <w:tcPr>
            <w:tcW w:w="4503" w:type="dxa"/>
            <w:tcBorders>
              <w:top w:val="single" w:sz="4" w:space="0" w:color="000000"/>
              <w:left w:val="single" w:sz="4" w:space="0" w:color="000000"/>
            </w:tcBorders>
            <w:shd w:val="clear" w:color="auto" w:fill="CCFFFF"/>
          </w:tcPr>
          <w:p w14:paraId="436FF8E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9ABF0C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4402995" w14:textId="77777777" w:rsidR="009B1CD0" w:rsidRDefault="009B1CD0" w:rsidP="006F3DF9">
            <w:pPr>
              <w:tabs>
                <w:tab w:val="left" w:pos="851"/>
              </w:tabs>
              <w:snapToGrid w:val="0"/>
              <w:jc w:val="both"/>
              <w:rPr>
                <w:rFonts w:ascii="Arial" w:hAnsi="Arial" w:cs="Arial"/>
              </w:rPr>
            </w:pPr>
          </w:p>
        </w:tc>
      </w:tr>
      <w:tr w:rsidR="009B1CD0" w14:paraId="6CD0BE36" w14:textId="77777777">
        <w:trPr>
          <w:trHeight w:val="1021"/>
        </w:trPr>
        <w:tc>
          <w:tcPr>
            <w:tcW w:w="4503" w:type="dxa"/>
            <w:tcBorders>
              <w:left w:val="single" w:sz="4" w:space="0" w:color="000000"/>
            </w:tcBorders>
            <w:shd w:val="clear" w:color="auto" w:fill="auto"/>
          </w:tcPr>
          <w:p w14:paraId="0530CC1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C13853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3EAABE1" w14:textId="77777777" w:rsidR="009B1CD0" w:rsidRDefault="009B1CD0" w:rsidP="006F3DF9">
            <w:pPr>
              <w:tabs>
                <w:tab w:val="left" w:pos="851"/>
              </w:tabs>
              <w:snapToGrid w:val="0"/>
              <w:jc w:val="both"/>
              <w:rPr>
                <w:rFonts w:ascii="Arial" w:hAnsi="Arial" w:cs="Arial"/>
              </w:rPr>
            </w:pPr>
          </w:p>
        </w:tc>
      </w:tr>
      <w:tr w:rsidR="009B1CD0" w14:paraId="609920AE" w14:textId="77777777">
        <w:trPr>
          <w:trHeight w:val="1021"/>
        </w:trPr>
        <w:tc>
          <w:tcPr>
            <w:tcW w:w="4503" w:type="dxa"/>
            <w:tcBorders>
              <w:left w:val="single" w:sz="4" w:space="0" w:color="000000"/>
              <w:bottom w:val="single" w:sz="4" w:space="0" w:color="000000"/>
            </w:tcBorders>
            <w:shd w:val="clear" w:color="auto" w:fill="CCFFFF"/>
          </w:tcPr>
          <w:p w14:paraId="1F1E17E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087BD2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2715365" w14:textId="77777777" w:rsidR="009B1CD0" w:rsidRDefault="009B1CD0" w:rsidP="006F3DF9">
            <w:pPr>
              <w:tabs>
                <w:tab w:val="left" w:pos="851"/>
              </w:tabs>
              <w:snapToGrid w:val="0"/>
              <w:jc w:val="both"/>
              <w:rPr>
                <w:rFonts w:ascii="Arial" w:hAnsi="Arial" w:cs="Arial"/>
              </w:rPr>
            </w:pPr>
          </w:p>
        </w:tc>
      </w:tr>
    </w:tbl>
    <w:p w14:paraId="6D87AEFD" w14:textId="77777777" w:rsidR="009B1CD0" w:rsidRDefault="009B1CD0" w:rsidP="006C4338">
      <w:pPr>
        <w:tabs>
          <w:tab w:val="left" w:pos="851"/>
          <w:tab w:val="left" w:pos="6237"/>
        </w:tabs>
      </w:pPr>
    </w:p>
    <w:p w14:paraId="095122D0" w14:textId="77777777" w:rsidR="009B1CD0" w:rsidRDefault="009B1CD0" w:rsidP="006C4338">
      <w:pPr>
        <w:pStyle w:val="fcasegauche"/>
        <w:tabs>
          <w:tab w:val="left" w:pos="851"/>
        </w:tabs>
        <w:spacing w:after="0"/>
        <w:ind w:left="0" w:firstLine="0"/>
        <w:rPr>
          <w:rFonts w:ascii="Arial" w:hAnsi="Arial" w:cs="Arial"/>
          <w:bCs/>
          <w:iCs/>
        </w:rPr>
      </w:pPr>
    </w:p>
    <w:p w14:paraId="08B145A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C8F09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EC2355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B85CADD"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6C43BD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13903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349D45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2632C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19DB587"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A49EE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15C45B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BEB12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4414CB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827BFE5" w14:textId="77777777" w:rsidR="009B1CD0" w:rsidRDefault="009B1CD0" w:rsidP="00934503">
      <w:pPr>
        <w:tabs>
          <w:tab w:val="left" w:pos="426"/>
          <w:tab w:val="left" w:pos="851"/>
        </w:tabs>
        <w:rPr>
          <w:rFonts w:ascii="Arial" w:hAnsi="Arial" w:cs="Arial"/>
          <w:b/>
        </w:rPr>
      </w:pPr>
    </w:p>
    <w:p w14:paraId="07F9AAB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1017890D"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1F16547" w14:textId="77777777" w:rsidR="009B1CD0" w:rsidRDefault="009B1CD0" w:rsidP="009B45B9">
      <w:pPr>
        <w:tabs>
          <w:tab w:val="left" w:pos="426"/>
          <w:tab w:val="left" w:pos="851"/>
        </w:tabs>
        <w:jc w:val="both"/>
        <w:rPr>
          <w:rFonts w:ascii="Arial" w:hAnsi="Arial" w:cs="Arial"/>
          <w:b/>
        </w:rPr>
      </w:pPr>
    </w:p>
    <w:p w14:paraId="54C73F6A" w14:textId="77777777" w:rsidR="009B1CD0" w:rsidRDefault="009B1CD0" w:rsidP="009B45B9">
      <w:pPr>
        <w:tabs>
          <w:tab w:val="left" w:pos="426"/>
          <w:tab w:val="left" w:pos="851"/>
        </w:tabs>
        <w:jc w:val="both"/>
        <w:rPr>
          <w:rFonts w:ascii="Arial" w:hAnsi="Arial" w:cs="Arial"/>
          <w:b/>
        </w:rPr>
      </w:pPr>
    </w:p>
    <w:p w14:paraId="7AD8B1A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6234B72" w14:textId="77777777" w:rsidR="009B1CD0" w:rsidRDefault="009B1CD0" w:rsidP="009B45B9">
      <w:pPr>
        <w:tabs>
          <w:tab w:val="left" w:pos="576"/>
          <w:tab w:val="left" w:pos="851"/>
        </w:tabs>
        <w:jc w:val="both"/>
        <w:rPr>
          <w:rFonts w:ascii="Arial" w:hAnsi="Arial" w:cs="Arial"/>
        </w:rPr>
      </w:pPr>
    </w:p>
    <w:p w14:paraId="73124C39"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2003118F" w14:textId="77777777" w:rsidR="009B1CD0" w:rsidRDefault="009B1CD0" w:rsidP="009B45B9">
      <w:pPr>
        <w:tabs>
          <w:tab w:val="left" w:pos="851"/>
        </w:tabs>
      </w:pPr>
      <w:r>
        <w:rPr>
          <w:rFonts w:ascii="Arial" w:hAnsi="Arial" w:cs="Arial"/>
          <w:i/>
          <w:sz w:val="18"/>
          <w:szCs w:val="18"/>
        </w:rPr>
        <w:t>(Cocher la case correspondante.)</w:t>
      </w:r>
    </w:p>
    <w:p w14:paraId="30C54F53"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1C80FBB8"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1B459025"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56B7AE29" w14:textId="77777777" w:rsidR="009B1CD0" w:rsidRDefault="009B1CD0" w:rsidP="009B45B9">
      <w:pPr>
        <w:tabs>
          <w:tab w:val="left" w:pos="426"/>
          <w:tab w:val="left" w:pos="851"/>
        </w:tabs>
        <w:jc w:val="both"/>
        <w:rPr>
          <w:rFonts w:ascii="Arial" w:hAnsi="Arial" w:cs="Arial"/>
          <w:b/>
        </w:rPr>
      </w:pPr>
    </w:p>
    <w:p w14:paraId="5FA1491D"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97EBECB"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E6A42BF" w14:textId="77777777" w:rsidR="009B1CD0" w:rsidRDefault="009B1CD0" w:rsidP="009B45B9">
      <w:pPr>
        <w:tabs>
          <w:tab w:val="left" w:pos="426"/>
          <w:tab w:val="left" w:pos="851"/>
        </w:tabs>
        <w:jc w:val="both"/>
        <w:rPr>
          <w:rFonts w:ascii="Arial" w:hAnsi="Arial" w:cs="Arial"/>
        </w:rPr>
      </w:pPr>
    </w:p>
    <w:p w14:paraId="6D8F5A6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F8CD48D"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48C2EDAE"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A5DA9CE" w14:textId="77777777">
        <w:tc>
          <w:tcPr>
            <w:tcW w:w="10419" w:type="dxa"/>
            <w:shd w:val="clear" w:color="auto" w:fill="66CCFF"/>
          </w:tcPr>
          <w:p w14:paraId="7924F87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64807F3" w14:textId="77777777" w:rsidR="009B1CD0" w:rsidRDefault="009B1CD0" w:rsidP="006C4338">
      <w:pPr>
        <w:tabs>
          <w:tab w:val="left" w:pos="851"/>
        </w:tabs>
        <w:jc w:val="both"/>
      </w:pPr>
    </w:p>
    <w:p w14:paraId="6465AD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BAB9E6A" w14:textId="77777777" w:rsidR="005824AE" w:rsidRDefault="005824AE" w:rsidP="006C4338">
      <w:pPr>
        <w:tabs>
          <w:tab w:val="left" w:pos="851"/>
        </w:tabs>
        <w:jc w:val="both"/>
      </w:pPr>
    </w:p>
    <w:p w14:paraId="71E91D2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7112AE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5C5BFA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8A8AF6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A5CB13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0785C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650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F8714E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E561CF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8A3265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603EC24" w14:textId="77777777" w:rsidR="00332B12" w:rsidRDefault="00332B12" w:rsidP="00B054DA">
            <w:pPr>
              <w:tabs>
                <w:tab w:val="left" w:pos="851"/>
              </w:tabs>
              <w:snapToGrid w:val="0"/>
              <w:jc w:val="both"/>
              <w:rPr>
                <w:rFonts w:ascii="Arial" w:hAnsi="Arial" w:cs="Arial"/>
                <w:b/>
                <w:bCs/>
              </w:rPr>
            </w:pPr>
          </w:p>
        </w:tc>
      </w:tr>
    </w:tbl>
    <w:p w14:paraId="2C3A4E2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3D5968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3FC506C" w14:textId="77777777" w:rsidR="00332B12" w:rsidRDefault="00332B12" w:rsidP="006C4338">
      <w:pPr>
        <w:tabs>
          <w:tab w:val="left" w:pos="851"/>
        </w:tabs>
        <w:jc w:val="both"/>
      </w:pPr>
    </w:p>
    <w:p w14:paraId="41A60C7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A39D54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7B8C629" w14:textId="77777777" w:rsidR="009B1CD0" w:rsidRDefault="009B1CD0" w:rsidP="005846FB">
      <w:pPr>
        <w:tabs>
          <w:tab w:val="left" w:pos="851"/>
        </w:tabs>
        <w:rPr>
          <w:rFonts w:ascii="Arial" w:hAnsi="Arial" w:cs="Arial"/>
        </w:rPr>
      </w:pPr>
    </w:p>
    <w:p w14:paraId="4696EEE8" w14:textId="77777777" w:rsidR="00036500" w:rsidRDefault="00036500" w:rsidP="005846FB">
      <w:pPr>
        <w:tabs>
          <w:tab w:val="left" w:pos="851"/>
        </w:tabs>
        <w:rPr>
          <w:rFonts w:ascii="Arial" w:hAnsi="Arial" w:cs="Arial"/>
        </w:rPr>
      </w:pPr>
    </w:p>
    <w:p w14:paraId="2758163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959374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EABD12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0839DF5" w14:textId="77777777" w:rsidR="009B1CD0" w:rsidRDefault="009B1CD0" w:rsidP="0083205E">
      <w:pPr>
        <w:tabs>
          <w:tab w:val="left" w:pos="851"/>
        </w:tabs>
        <w:rPr>
          <w:rFonts w:ascii="Arial" w:hAnsi="Arial" w:cs="Arial"/>
        </w:rPr>
      </w:pPr>
    </w:p>
    <w:p w14:paraId="644FA348" w14:textId="77777777" w:rsidR="001C733C" w:rsidRDefault="001C733C" w:rsidP="00CD46CC">
      <w:pPr>
        <w:tabs>
          <w:tab w:val="left" w:pos="851"/>
        </w:tabs>
        <w:rPr>
          <w:rFonts w:ascii="Arial" w:hAnsi="Arial" w:cs="Arial"/>
        </w:rPr>
      </w:pPr>
    </w:p>
    <w:p w14:paraId="5E37F4D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3B8EDB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883765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660D08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B2CF02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60721CD" w14:textId="77777777" w:rsidR="002904AF" w:rsidRDefault="002904AF" w:rsidP="001C733C">
      <w:pPr>
        <w:tabs>
          <w:tab w:val="left" w:pos="851"/>
        </w:tabs>
        <w:rPr>
          <w:rFonts w:ascii="Arial" w:hAnsi="Arial" w:cs="Arial"/>
        </w:rPr>
      </w:pPr>
    </w:p>
    <w:p w14:paraId="1AA8907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4FB9DFC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8CB570C" w14:textId="77777777" w:rsidR="002904AF" w:rsidRDefault="002904AF" w:rsidP="002904AF">
      <w:pPr>
        <w:tabs>
          <w:tab w:val="left" w:pos="851"/>
        </w:tabs>
        <w:rPr>
          <w:rFonts w:ascii="Arial" w:hAnsi="Arial" w:cs="Arial"/>
          <w:iCs/>
        </w:rPr>
      </w:pPr>
    </w:p>
    <w:p w14:paraId="1BD73B35"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B071D8C"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B054DAA" w14:textId="77777777" w:rsidR="002904AF" w:rsidRDefault="002904AF" w:rsidP="002904AF">
      <w:pPr>
        <w:tabs>
          <w:tab w:val="left" w:pos="851"/>
        </w:tabs>
        <w:ind w:left="1134" w:hanging="850"/>
        <w:rPr>
          <w:rFonts w:ascii="Arial" w:hAnsi="Arial" w:cs="Arial"/>
          <w:i/>
          <w:sz w:val="18"/>
          <w:szCs w:val="18"/>
        </w:rPr>
      </w:pPr>
    </w:p>
    <w:p w14:paraId="25814960" w14:textId="77777777" w:rsidR="001C733C" w:rsidRDefault="001C733C" w:rsidP="001C733C">
      <w:pPr>
        <w:tabs>
          <w:tab w:val="left" w:pos="851"/>
        </w:tabs>
        <w:rPr>
          <w:rFonts w:ascii="Arial" w:hAnsi="Arial" w:cs="Arial"/>
          <w:i/>
          <w:sz w:val="18"/>
          <w:szCs w:val="18"/>
        </w:rPr>
      </w:pPr>
    </w:p>
    <w:p w14:paraId="6BE8C0D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B39DCB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5D4CA05" w14:textId="77777777" w:rsidR="00036500" w:rsidRDefault="00036500" w:rsidP="005846FB">
      <w:pPr>
        <w:tabs>
          <w:tab w:val="left" w:pos="851"/>
        </w:tabs>
        <w:rPr>
          <w:rFonts w:ascii="Arial" w:hAnsi="Arial" w:cs="Arial"/>
        </w:rPr>
      </w:pPr>
    </w:p>
    <w:p w14:paraId="5F56F97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6ADD175" w14:textId="77777777" w:rsidR="00AE7831" w:rsidRDefault="00AE7831" w:rsidP="009B45B9">
      <w:pPr>
        <w:tabs>
          <w:tab w:val="left" w:pos="851"/>
        </w:tabs>
        <w:ind w:left="1701" w:hanging="850"/>
        <w:jc w:val="both"/>
      </w:pPr>
    </w:p>
    <w:p w14:paraId="75492CF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34E5001" w14:textId="77777777" w:rsidR="00036500" w:rsidRDefault="00036500" w:rsidP="006C4338">
      <w:pPr>
        <w:tabs>
          <w:tab w:val="left" w:pos="851"/>
        </w:tabs>
        <w:rPr>
          <w:rFonts w:ascii="Arial" w:hAnsi="Arial" w:cs="Arial"/>
          <w:iCs/>
        </w:rPr>
      </w:pPr>
    </w:p>
    <w:p w14:paraId="3E5FF53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24F9B2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2FEC110"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14A8F9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241639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97AF5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32D872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5A2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87A9FF9" w14:textId="77777777" w:rsidTr="00B054DA">
        <w:trPr>
          <w:trHeight w:val="1021"/>
        </w:trPr>
        <w:tc>
          <w:tcPr>
            <w:tcW w:w="4644" w:type="dxa"/>
            <w:tcBorders>
              <w:top w:val="single" w:sz="4" w:space="0" w:color="000000"/>
              <w:left w:val="single" w:sz="4" w:space="0" w:color="000000"/>
            </w:tcBorders>
            <w:shd w:val="clear" w:color="auto" w:fill="CCFFFF"/>
          </w:tcPr>
          <w:p w14:paraId="5473F43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F6BCF5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5FE511D" w14:textId="77777777" w:rsidR="00332B12" w:rsidRDefault="00332B12" w:rsidP="00B054DA">
            <w:pPr>
              <w:tabs>
                <w:tab w:val="left" w:pos="851"/>
              </w:tabs>
              <w:snapToGrid w:val="0"/>
              <w:jc w:val="both"/>
              <w:rPr>
                <w:rFonts w:ascii="Arial" w:hAnsi="Arial" w:cs="Arial"/>
                <w:b/>
                <w:bCs/>
              </w:rPr>
            </w:pPr>
          </w:p>
        </w:tc>
      </w:tr>
      <w:tr w:rsidR="00332B12" w14:paraId="1396C707" w14:textId="77777777" w:rsidTr="00B054DA">
        <w:trPr>
          <w:trHeight w:val="1021"/>
        </w:trPr>
        <w:tc>
          <w:tcPr>
            <w:tcW w:w="4644" w:type="dxa"/>
            <w:tcBorders>
              <w:left w:val="single" w:sz="4" w:space="0" w:color="000000"/>
            </w:tcBorders>
            <w:shd w:val="clear" w:color="auto" w:fill="auto"/>
          </w:tcPr>
          <w:p w14:paraId="4357F68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098DE6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397DA19" w14:textId="77777777" w:rsidR="00332B12" w:rsidRDefault="00332B12" w:rsidP="00B054DA">
            <w:pPr>
              <w:tabs>
                <w:tab w:val="left" w:pos="851"/>
              </w:tabs>
              <w:snapToGrid w:val="0"/>
              <w:jc w:val="both"/>
              <w:rPr>
                <w:rFonts w:ascii="Arial" w:hAnsi="Arial" w:cs="Arial"/>
                <w:b/>
                <w:bCs/>
              </w:rPr>
            </w:pPr>
          </w:p>
        </w:tc>
      </w:tr>
      <w:tr w:rsidR="00332B12" w14:paraId="64E92E2E" w14:textId="77777777" w:rsidTr="00B054DA">
        <w:trPr>
          <w:trHeight w:val="1021"/>
        </w:trPr>
        <w:tc>
          <w:tcPr>
            <w:tcW w:w="4644" w:type="dxa"/>
            <w:tcBorders>
              <w:left w:val="single" w:sz="4" w:space="0" w:color="000000"/>
            </w:tcBorders>
            <w:shd w:val="clear" w:color="auto" w:fill="CCFFFF"/>
          </w:tcPr>
          <w:p w14:paraId="1A5E182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6D099D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BAB47AB" w14:textId="77777777" w:rsidR="00332B12" w:rsidRDefault="00332B12" w:rsidP="00B054DA">
            <w:pPr>
              <w:tabs>
                <w:tab w:val="left" w:pos="851"/>
              </w:tabs>
              <w:snapToGrid w:val="0"/>
              <w:jc w:val="both"/>
              <w:rPr>
                <w:rFonts w:ascii="Arial" w:hAnsi="Arial" w:cs="Arial"/>
                <w:b/>
                <w:bCs/>
              </w:rPr>
            </w:pPr>
          </w:p>
        </w:tc>
      </w:tr>
      <w:tr w:rsidR="00332B12" w14:paraId="2844D55C" w14:textId="77777777" w:rsidTr="00B054DA">
        <w:trPr>
          <w:trHeight w:val="1021"/>
        </w:trPr>
        <w:tc>
          <w:tcPr>
            <w:tcW w:w="4644" w:type="dxa"/>
            <w:tcBorders>
              <w:left w:val="single" w:sz="4" w:space="0" w:color="000000"/>
            </w:tcBorders>
            <w:shd w:val="clear" w:color="auto" w:fill="auto"/>
          </w:tcPr>
          <w:p w14:paraId="609D8A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6D1914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0BE86C5" w14:textId="77777777" w:rsidR="00332B12" w:rsidRDefault="00332B12" w:rsidP="00B054DA">
            <w:pPr>
              <w:tabs>
                <w:tab w:val="left" w:pos="851"/>
              </w:tabs>
              <w:snapToGrid w:val="0"/>
              <w:jc w:val="both"/>
              <w:rPr>
                <w:rFonts w:ascii="Arial" w:hAnsi="Arial" w:cs="Arial"/>
                <w:b/>
                <w:bCs/>
              </w:rPr>
            </w:pPr>
          </w:p>
        </w:tc>
      </w:tr>
      <w:tr w:rsidR="00332B12" w14:paraId="2B609E9F" w14:textId="77777777" w:rsidTr="00B054DA">
        <w:trPr>
          <w:trHeight w:val="1021"/>
        </w:trPr>
        <w:tc>
          <w:tcPr>
            <w:tcW w:w="4644" w:type="dxa"/>
            <w:tcBorders>
              <w:left w:val="single" w:sz="4" w:space="0" w:color="000000"/>
              <w:bottom w:val="single" w:sz="4" w:space="0" w:color="000000"/>
            </w:tcBorders>
            <w:shd w:val="clear" w:color="auto" w:fill="CCFFFF"/>
          </w:tcPr>
          <w:p w14:paraId="73BA013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1CC80D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D76A339" w14:textId="77777777" w:rsidR="00332B12" w:rsidRDefault="00332B12" w:rsidP="00B054DA">
            <w:pPr>
              <w:tabs>
                <w:tab w:val="left" w:pos="851"/>
              </w:tabs>
              <w:snapToGrid w:val="0"/>
              <w:jc w:val="both"/>
              <w:rPr>
                <w:rFonts w:ascii="Arial" w:hAnsi="Arial" w:cs="Arial"/>
                <w:b/>
                <w:bCs/>
              </w:rPr>
            </w:pPr>
          </w:p>
        </w:tc>
      </w:tr>
    </w:tbl>
    <w:p w14:paraId="34B1F63B"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A3FFF51"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00B1E1F" w14:textId="77777777">
        <w:tc>
          <w:tcPr>
            <w:tcW w:w="10277" w:type="dxa"/>
            <w:shd w:val="clear" w:color="auto" w:fill="66CCFF"/>
          </w:tcPr>
          <w:p w14:paraId="74327DA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58F7CC7" w14:textId="77777777" w:rsidR="009B1CD0" w:rsidRDefault="009B1CD0" w:rsidP="006C4338">
      <w:pPr>
        <w:tabs>
          <w:tab w:val="left" w:pos="851"/>
        </w:tabs>
      </w:pPr>
    </w:p>
    <w:p w14:paraId="7CB2BF3F" w14:textId="77777777" w:rsidR="009B1CD0" w:rsidRDefault="009B1CD0" w:rsidP="006C4338">
      <w:pPr>
        <w:tabs>
          <w:tab w:val="left" w:pos="851"/>
        </w:tabs>
      </w:pPr>
    </w:p>
    <w:p w14:paraId="705FD5B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797854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0C000FF" w14:textId="77777777" w:rsidR="00B56332" w:rsidRPr="00B56332" w:rsidRDefault="00B56332" w:rsidP="00B56332">
      <w:pPr>
        <w:rPr>
          <w:ins w:id="72" w:author="Aurelie MARECHAL" w:date="2025-03-04T14:23:00Z" w16du:dateUtc="2025-03-04T13:23:00Z"/>
          <w:rFonts w:asciiTheme="minorHAnsi" w:eastAsiaTheme="majorEastAsia" w:hAnsiTheme="minorHAnsi"/>
        </w:rPr>
      </w:pPr>
      <w:ins w:id="73" w:author="Aurelie MARECHAL" w:date="2025-03-04T14:23:00Z" w16du:dateUtc="2025-03-04T13:23:00Z">
        <w:r w:rsidRPr="00B56332">
          <w:rPr>
            <w:rFonts w:asciiTheme="minorHAnsi" w:eastAsiaTheme="majorEastAsia" w:hAnsiTheme="minorHAnsi"/>
          </w:rPr>
          <w:t>Commune de Plailly</w:t>
        </w:r>
      </w:ins>
    </w:p>
    <w:p w14:paraId="60F2D4C2" w14:textId="77777777" w:rsidR="00B56332" w:rsidRPr="00B56332" w:rsidRDefault="00B56332" w:rsidP="00B56332">
      <w:pPr>
        <w:rPr>
          <w:ins w:id="74" w:author="Aurelie MARECHAL" w:date="2025-03-04T14:23:00Z" w16du:dateUtc="2025-03-04T13:23:00Z"/>
          <w:rFonts w:asciiTheme="minorHAnsi" w:eastAsiaTheme="majorEastAsia" w:hAnsiTheme="minorHAnsi"/>
        </w:rPr>
      </w:pPr>
      <w:ins w:id="75" w:author="Aurelie MARECHAL" w:date="2025-03-04T14:23:00Z" w16du:dateUtc="2025-03-04T13:23:00Z">
        <w:r w:rsidRPr="00B56332">
          <w:rPr>
            <w:rFonts w:asciiTheme="minorHAnsi" w:eastAsiaTheme="majorEastAsia" w:hAnsiTheme="minorHAnsi"/>
          </w:rPr>
          <w:t>15, rue de Paris</w:t>
        </w:r>
      </w:ins>
    </w:p>
    <w:p w14:paraId="5ED8F111" w14:textId="77777777" w:rsidR="00B56332" w:rsidRPr="00B56332" w:rsidRDefault="00B56332" w:rsidP="00B56332">
      <w:pPr>
        <w:rPr>
          <w:ins w:id="76" w:author="Aurelie MARECHAL" w:date="2025-03-04T14:23:00Z" w16du:dateUtc="2025-03-04T13:23:00Z"/>
          <w:rFonts w:asciiTheme="minorHAnsi" w:eastAsiaTheme="majorEastAsia" w:hAnsiTheme="minorHAnsi"/>
        </w:rPr>
      </w:pPr>
      <w:ins w:id="77" w:author="Aurelie MARECHAL" w:date="2025-03-04T14:23:00Z" w16du:dateUtc="2025-03-04T13:23:00Z">
        <w:r w:rsidRPr="00B56332">
          <w:rPr>
            <w:rFonts w:asciiTheme="minorHAnsi" w:eastAsiaTheme="majorEastAsia" w:hAnsiTheme="minorHAnsi"/>
          </w:rPr>
          <w:t>60128 PLAILLY</w:t>
        </w:r>
      </w:ins>
    </w:p>
    <w:p w14:paraId="43A4EF45" w14:textId="77777777" w:rsidR="00B56332" w:rsidRPr="00B56332" w:rsidRDefault="00B56332" w:rsidP="00B56332">
      <w:pPr>
        <w:rPr>
          <w:ins w:id="78" w:author="Aurelie MARECHAL" w:date="2025-03-04T14:23:00Z" w16du:dateUtc="2025-03-04T13:23:00Z"/>
          <w:rFonts w:asciiTheme="minorHAnsi" w:eastAsiaTheme="majorEastAsia" w:hAnsiTheme="minorHAnsi"/>
        </w:rPr>
      </w:pPr>
      <w:ins w:id="79" w:author="Aurelie MARECHAL" w:date="2025-03-04T14:23:00Z" w16du:dateUtc="2025-03-04T13:23:00Z">
        <w:r w:rsidRPr="00B56332">
          <w:rPr>
            <w:rFonts w:asciiTheme="minorHAnsi" w:eastAsiaTheme="majorEastAsia" w:hAnsiTheme="minorHAnsi"/>
          </w:rPr>
          <w:t>Tél : 03.44.54.30.21</w:t>
        </w:r>
      </w:ins>
    </w:p>
    <w:p w14:paraId="297BF898" w14:textId="77777777" w:rsidR="00B56332" w:rsidRPr="00B56332" w:rsidRDefault="00B56332" w:rsidP="00B56332">
      <w:pPr>
        <w:rPr>
          <w:ins w:id="80" w:author="Aurelie MARECHAL" w:date="2025-03-04T14:23:00Z" w16du:dateUtc="2025-03-04T13:23:00Z"/>
          <w:rFonts w:asciiTheme="minorHAnsi" w:eastAsiaTheme="majorEastAsia" w:hAnsiTheme="minorHAnsi"/>
        </w:rPr>
      </w:pPr>
      <w:ins w:id="81" w:author="Aurelie MARECHAL" w:date="2025-03-04T14:23:00Z" w16du:dateUtc="2025-03-04T13:23:00Z">
        <w:r w:rsidRPr="00B56332">
          <w:rPr>
            <w:rFonts w:asciiTheme="minorHAnsi" w:eastAsiaTheme="majorEastAsia" w:hAnsiTheme="minorHAnsi"/>
          </w:rPr>
          <w:t xml:space="preserve">Courriel : </w:t>
        </w:r>
        <w:r w:rsidRPr="00B56332">
          <w:rPr>
            <w:rFonts w:asciiTheme="minorHAnsi" w:eastAsiaTheme="majorEastAsia" w:hAnsiTheme="minorHAnsi"/>
          </w:rPr>
          <w:fldChar w:fldCharType="begin"/>
        </w:r>
        <w:r w:rsidRPr="00B56332">
          <w:rPr>
            <w:rFonts w:asciiTheme="minorHAnsi" w:eastAsiaTheme="majorEastAsia" w:hAnsiTheme="minorHAnsi"/>
          </w:rPr>
          <w:instrText>HYPERLINK "mailto:mairie@plailly.fr"</w:instrText>
        </w:r>
        <w:r w:rsidRPr="00B56332">
          <w:rPr>
            <w:rFonts w:asciiTheme="minorHAnsi" w:eastAsiaTheme="majorEastAsia" w:hAnsiTheme="minorHAnsi"/>
          </w:rPr>
        </w:r>
        <w:r w:rsidRPr="00B56332">
          <w:rPr>
            <w:rFonts w:asciiTheme="minorHAnsi" w:eastAsiaTheme="majorEastAsia" w:hAnsiTheme="minorHAnsi"/>
          </w:rPr>
          <w:fldChar w:fldCharType="separate"/>
        </w:r>
        <w:r w:rsidRPr="00B56332">
          <w:rPr>
            <w:rStyle w:val="Lienhypertexte"/>
            <w:rFonts w:asciiTheme="minorHAnsi" w:hAnsiTheme="minorHAnsi" w:cs="Arial"/>
            <w:rPrChange w:id="82" w:author="Aurelie MARECHAL" w:date="2025-03-04T14:24:00Z" w16du:dateUtc="2025-03-04T13:24:00Z">
              <w:rPr>
                <w:rStyle w:val="Lienhypertexte"/>
                <w:rFonts w:asciiTheme="minorHAnsi" w:hAnsiTheme="minorHAnsi" w:cs="Arial"/>
                <w:sz w:val="24"/>
                <w:szCs w:val="24"/>
              </w:rPr>
            </w:rPrChange>
          </w:rPr>
          <w:t>mairie@plailly.fr</w:t>
        </w:r>
        <w:r w:rsidRPr="00B56332">
          <w:rPr>
            <w:rFonts w:asciiTheme="minorHAnsi" w:eastAsiaTheme="majorEastAsia" w:hAnsiTheme="minorHAnsi"/>
          </w:rPr>
          <w:fldChar w:fldCharType="end"/>
        </w:r>
      </w:ins>
    </w:p>
    <w:p w14:paraId="13FCA07C" w14:textId="77777777" w:rsidR="00B56332" w:rsidRPr="00B56332" w:rsidRDefault="00B56332" w:rsidP="00B56332">
      <w:pPr>
        <w:rPr>
          <w:ins w:id="83" w:author="Aurelie MARECHAL" w:date="2025-03-04T14:23:00Z" w16du:dateUtc="2025-03-04T13:23:00Z"/>
          <w:rFonts w:asciiTheme="minorHAnsi" w:eastAsiaTheme="majorEastAsia" w:hAnsiTheme="minorHAnsi"/>
        </w:rPr>
      </w:pPr>
      <w:ins w:id="84" w:author="Aurelie MARECHAL" w:date="2025-03-04T14:23:00Z" w16du:dateUtc="2025-03-04T13:23:00Z">
        <w:r w:rsidRPr="00B56332">
          <w:rPr>
            <w:rFonts w:asciiTheme="minorHAnsi" w:eastAsiaTheme="majorEastAsia" w:hAnsiTheme="minorHAnsi"/>
          </w:rPr>
          <w:t>SIRET :216 004 887 00040</w:t>
        </w:r>
      </w:ins>
    </w:p>
    <w:p w14:paraId="5DA5708A" w14:textId="77777777" w:rsidR="00B56332" w:rsidRPr="00B56332" w:rsidRDefault="00B56332" w:rsidP="00B56332">
      <w:pPr>
        <w:rPr>
          <w:ins w:id="85" w:author="Aurelie MARECHAL" w:date="2025-03-04T14:23:00Z" w16du:dateUtc="2025-03-04T13:23:00Z"/>
          <w:rFonts w:asciiTheme="minorHAnsi" w:eastAsiaTheme="majorEastAsia" w:hAnsiTheme="minorHAnsi"/>
        </w:rPr>
      </w:pPr>
    </w:p>
    <w:p w14:paraId="2EDB4084" w14:textId="77777777" w:rsidR="00B56332" w:rsidRPr="00B56332" w:rsidRDefault="00B56332" w:rsidP="00B56332">
      <w:pPr>
        <w:rPr>
          <w:ins w:id="86" w:author="Aurelie MARECHAL" w:date="2025-03-04T14:23:00Z" w16du:dateUtc="2025-03-04T13:23:00Z"/>
          <w:rFonts w:asciiTheme="minorHAnsi" w:eastAsiaTheme="majorEastAsia" w:hAnsiTheme="minorHAnsi"/>
        </w:rPr>
      </w:pPr>
      <w:ins w:id="87" w:author="Aurelie MARECHAL" w:date="2025-03-04T14:23:00Z" w16du:dateUtc="2025-03-04T13:23:00Z">
        <w:r w:rsidRPr="00B56332">
          <w:rPr>
            <w:rFonts w:asciiTheme="minorHAnsi" w:eastAsiaTheme="majorEastAsia" w:hAnsiTheme="minorHAnsi"/>
          </w:rPr>
          <w:t>MARCHÉ N°202501</w:t>
        </w:r>
      </w:ins>
    </w:p>
    <w:p w14:paraId="7AE00778" w14:textId="03A102CB" w:rsidR="009B1CD0" w:rsidDel="00B56332" w:rsidRDefault="009B1CD0" w:rsidP="009B45B9">
      <w:pPr>
        <w:pStyle w:val="Titre1"/>
        <w:tabs>
          <w:tab w:val="left" w:pos="851"/>
        </w:tabs>
        <w:ind w:left="0"/>
        <w:jc w:val="both"/>
        <w:rPr>
          <w:del w:id="88" w:author="Aurelie MARECHAL" w:date="2025-03-04T14:24:00Z" w16du:dateUtc="2025-03-04T13:24:00Z"/>
          <w:rFonts w:ascii="Arial" w:hAnsi="Arial" w:cs="Arial"/>
        </w:rPr>
      </w:pPr>
    </w:p>
    <w:p w14:paraId="7F8B8645" w14:textId="423474FD" w:rsidR="009B1CD0" w:rsidDel="00B56332" w:rsidRDefault="009B1CD0" w:rsidP="006C4338">
      <w:pPr>
        <w:pStyle w:val="En-tte"/>
        <w:tabs>
          <w:tab w:val="clear" w:pos="4536"/>
          <w:tab w:val="clear" w:pos="9072"/>
          <w:tab w:val="left" w:pos="851"/>
        </w:tabs>
        <w:jc w:val="both"/>
        <w:rPr>
          <w:del w:id="89" w:author="Aurelie MARECHAL" w:date="2025-03-04T14:24:00Z" w16du:dateUtc="2025-03-04T13:24:00Z"/>
          <w:rFonts w:ascii="Arial" w:hAnsi="Arial" w:cs="Arial"/>
        </w:rPr>
      </w:pPr>
    </w:p>
    <w:p w14:paraId="26AAF2B0" w14:textId="2B2989C4" w:rsidR="009B1CD0" w:rsidDel="00B56332" w:rsidRDefault="009B1CD0" w:rsidP="006F3DF9">
      <w:pPr>
        <w:pStyle w:val="En-tte"/>
        <w:tabs>
          <w:tab w:val="clear" w:pos="4536"/>
          <w:tab w:val="clear" w:pos="9072"/>
          <w:tab w:val="left" w:pos="851"/>
        </w:tabs>
        <w:jc w:val="both"/>
        <w:rPr>
          <w:del w:id="90" w:author="Aurelie MARECHAL" w:date="2025-03-04T14:24:00Z" w16du:dateUtc="2025-03-04T13:24:00Z"/>
          <w:rFonts w:ascii="Arial" w:hAnsi="Arial" w:cs="Arial"/>
        </w:rPr>
      </w:pPr>
    </w:p>
    <w:p w14:paraId="072D19E4" w14:textId="77777777" w:rsidR="009B1CD0" w:rsidRDefault="009B1CD0" w:rsidP="005846FB">
      <w:pPr>
        <w:pStyle w:val="En-tte"/>
        <w:tabs>
          <w:tab w:val="clear" w:pos="4536"/>
          <w:tab w:val="clear" w:pos="9072"/>
          <w:tab w:val="left" w:pos="851"/>
        </w:tabs>
        <w:jc w:val="both"/>
        <w:rPr>
          <w:rFonts w:ascii="Arial" w:hAnsi="Arial" w:cs="Arial"/>
        </w:rPr>
      </w:pPr>
    </w:p>
    <w:p w14:paraId="6846EC09" w14:textId="77777777" w:rsidR="009B1CD0" w:rsidRDefault="009B1CD0" w:rsidP="005846FB">
      <w:pPr>
        <w:pStyle w:val="En-tte"/>
        <w:tabs>
          <w:tab w:val="clear" w:pos="4536"/>
          <w:tab w:val="clear" w:pos="9072"/>
          <w:tab w:val="left" w:pos="851"/>
        </w:tabs>
        <w:jc w:val="both"/>
        <w:rPr>
          <w:rFonts w:ascii="Arial" w:hAnsi="Arial" w:cs="Arial"/>
        </w:rPr>
      </w:pPr>
    </w:p>
    <w:p w14:paraId="03D9F58E" w14:textId="77777777" w:rsidR="009B1CD0" w:rsidRDefault="009B1CD0" w:rsidP="005846FB">
      <w:pPr>
        <w:pStyle w:val="En-tte"/>
        <w:tabs>
          <w:tab w:val="clear" w:pos="4536"/>
          <w:tab w:val="clear" w:pos="9072"/>
          <w:tab w:val="left" w:pos="851"/>
        </w:tabs>
        <w:jc w:val="both"/>
        <w:rPr>
          <w:rFonts w:ascii="Arial" w:hAnsi="Arial" w:cs="Arial"/>
        </w:rPr>
      </w:pPr>
    </w:p>
    <w:p w14:paraId="5BAE0BB8"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F048875"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2BF3B896" w14:textId="77777777" w:rsidR="009B1CD0" w:rsidRDefault="009B1CD0" w:rsidP="0083205E">
      <w:pPr>
        <w:tabs>
          <w:tab w:val="left" w:pos="851"/>
        </w:tabs>
        <w:jc w:val="both"/>
        <w:rPr>
          <w:rFonts w:ascii="Arial" w:hAnsi="Arial" w:cs="Arial"/>
        </w:rPr>
      </w:pPr>
    </w:p>
    <w:p w14:paraId="3C826B1D" w14:textId="77777777" w:rsidR="00B56332" w:rsidRDefault="00B56332" w:rsidP="00B56332">
      <w:pPr>
        <w:tabs>
          <w:tab w:val="left" w:pos="851"/>
        </w:tabs>
        <w:jc w:val="both"/>
        <w:rPr>
          <w:ins w:id="91" w:author="Aurelie MARECHAL" w:date="2025-03-04T14:24:00Z" w16du:dateUtc="2025-03-04T13:24:00Z"/>
          <w:rFonts w:asciiTheme="minorHAnsi" w:hAnsiTheme="minorHAnsi" w:cs="Arial"/>
        </w:rPr>
      </w:pPr>
      <w:ins w:id="92" w:author="Aurelie MARECHAL" w:date="2025-03-04T14:24:00Z" w16du:dateUtc="2025-03-04T13:24:00Z">
        <w:r>
          <w:rPr>
            <w:rFonts w:asciiTheme="minorHAnsi" w:hAnsiTheme="minorHAnsi" w:cs="Arial"/>
          </w:rPr>
          <w:t>Michel MANGOT en qualité de Maire de la commune de Plailly</w:t>
        </w:r>
      </w:ins>
    </w:p>
    <w:p w14:paraId="3FFD224B" w14:textId="24718CD5" w:rsidR="009B1CD0" w:rsidDel="00B56332" w:rsidRDefault="009B1CD0" w:rsidP="0083205E">
      <w:pPr>
        <w:tabs>
          <w:tab w:val="left" w:pos="851"/>
        </w:tabs>
        <w:jc w:val="both"/>
        <w:rPr>
          <w:del w:id="93" w:author="Aurelie MARECHAL" w:date="2025-03-04T14:24:00Z" w16du:dateUtc="2025-03-04T13:24:00Z"/>
          <w:rFonts w:ascii="Arial" w:hAnsi="Arial" w:cs="Arial"/>
        </w:rPr>
      </w:pPr>
    </w:p>
    <w:p w14:paraId="6D195BE1" w14:textId="6D118E11" w:rsidR="009B1CD0" w:rsidDel="00B56332" w:rsidRDefault="009B1CD0" w:rsidP="00934503">
      <w:pPr>
        <w:tabs>
          <w:tab w:val="left" w:pos="851"/>
        </w:tabs>
        <w:jc w:val="both"/>
        <w:rPr>
          <w:del w:id="94" w:author="Aurelie MARECHAL" w:date="2025-03-04T14:24:00Z" w16du:dateUtc="2025-03-04T13:24:00Z"/>
          <w:rFonts w:ascii="Arial" w:hAnsi="Arial" w:cs="Arial"/>
        </w:rPr>
      </w:pPr>
    </w:p>
    <w:p w14:paraId="00E6AF44" w14:textId="77777777" w:rsidR="009B1CD0" w:rsidRDefault="009B1CD0" w:rsidP="00CD46CC">
      <w:pPr>
        <w:tabs>
          <w:tab w:val="left" w:pos="851"/>
        </w:tabs>
        <w:jc w:val="both"/>
        <w:rPr>
          <w:rFonts w:ascii="Arial" w:hAnsi="Arial" w:cs="Arial"/>
        </w:rPr>
      </w:pPr>
    </w:p>
    <w:p w14:paraId="2CDE862B" w14:textId="77777777" w:rsidR="009B1CD0" w:rsidRDefault="009B1CD0" w:rsidP="009B45B9">
      <w:pPr>
        <w:tabs>
          <w:tab w:val="left" w:pos="851"/>
        </w:tabs>
        <w:jc w:val="both"/>
        <w:rPr>
          <w:rFonts w:ascii="Arial" w:hAnsi="Arial" w:cs="Arial"/>
        </w:rPr>
      </w:pPr>
    </w:p>
    <w:p w14:paraId="6FCDD784" w14:textId="77777777" w:rsidR="009B1CD0" w:rsidRDefault="009B1CD0" w:rsidP="009B45B9">
      <w:pPr>
        <w:tabs>
          <w:tab w:val="left" w:pos="851"/>
        </w:tabs>
        <w:jc w:val="both"/>
        <w:rPr>
          <w:rFonts w:ascii="Arial" w:hAnsi="Arial" w:cs="Arial"/>
        </w:rPr>
      </w:pPr>
    </w:p>
    <w:p w14:paraId="46D1DBA0"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BE3644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D8C2D13" w14:textId="77777777" w:rsidR="009B1CD0" w:rsidRDefault="009B1CD0" w:rsidP="009B45B9">
      <w:pPr>
        <w:tabs>
          <w:tab w:val="left" w:pos="851"/>
        </w:tabs>
        <w:jc w:val="both"/>
        <w:rPr>
          <w:rFonts w:ascii="Arial" w:hAnsi="Arial" w:cs="Arial"/>
        </w:rPr>
      </w:pPr>
    </w:p>
    <w:p w14:paraId="65AA0DD6" w14:textId="0390CFFC" w:rsidR="001C40C0" w:rsidDel="00B56332" w:rsidRDefault="001C40C0" w:rsidP="009B45B9">
      <w:pPr>
        <w:tabs>
          <w:tab w:val="left" w:pos="851"/>
        </w:tabs>
        <w:jc w:val="both"/>
        <w:rPr>
          <w:del w:id="95" w:author="Aurelie MARECHAL" w:date="2025-03-04T14:24:00Z" w16du:dateUtc="2025-03-04T13:24:00Z"/>
          <w:rFonts w:ascii="Arial" w:hAnsi="Arial" w:cs="Arial"/>
        </w:rPr>
      </w:pPr>
    </w:p>
    <w:p w14:paraId="47E1C613" w14:textId="566B34ED" w:rsidR="001C40C0" w:rsidDel="00B56332" w:rsidRDefault="001C40C0" w:rsidP="009B45B9">
      <w:pPr>
        <w:tabs>
          <w:tab w:val="left" w:pos="851"/>
        </w:tabs>
        <w:jc w:val="both"/>
        <w:rPr>
          <w:del w:id="96" w:author="Aurelie MARECHAL" w:date="2025-03-04T14:24:00Z" w16du:dateUtc="2025-03-04T13:24:00Z"/>
          <w:rFonts w:ascii="Arial" w:hAnsi="Arial" w:cs="Arial"/>
        </w:rPr>
      </w:pPr>
    </w:p>
    <w:p w14:paraId="3B789FFE" w14:textId="77777777" w:rsidR="009B1CD0" w:rsidRDefault="009B1CD0" w:rsidP="009B45B9">
      <w:pPr>
        <w:tabs>
          <w:tab w:val="left" w:pos="851"/>
        </w:tabs>
        <w:jc w:val="both"/>
        <w:rPr>
          <w:rFonts w:ascii="Arial" w:hAnsi="Arial" w:cs="Arial"/>
        </w:rPr>
      </w:pPr>
    </w:p>
    <w:p w14:paraId="1D9EABFE" w14:textId="77777777" w:rsidR="009B1CD0" w:rsidRDefault="009B1CD0" w:rsidP="009B45B9">
      <w:pPr>
        <w:pStyle w:val="fcase2metab"/>
        <w:ind w:left="0" w:firstLine="0"/>
        <w:rPr>
          <w:rFonts w:ascii="Arial" w:hAnsi="Arial" w:cs="Arial"/>
        </w:rPr>
      </w:pPr>
    </w:p>
    <w:p w14:paraId="6B38E525"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00BBAD4A"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6743616" w14:textId="77777777" w:rsidR="00B56332" w:rsidRPr="00B56332" w:rsidRDefault="00B56332" w:rsidP="00B56332">
      <w:pPr>
        <w:pStyle w:val="fcase2metab"/>
        <w:rPr>
          <w:ins w:id="97" w:author="Aurelie MARECHAL" w:date="2025-03-04T14:24:00Z" w16du:dateUtc="2025-03-04T13:24:00Z"/>
          <w:rFonts w:asciiTheme="minorHAnsi" w:hAnsiTheme="minorHAnsi" w:cs="Arial"/>
          <w:rPrChange w:id="98" w:author="Aurelie MARECHAL" w:date="2025-03-04T14:24:00Z" w16du:dateUtc="2025-03-04T13:24:00Z">
            <w:rPr>
              <w:ins w:id="99" w:author="Aurelie MARECHAL" w:date="2025-03-04T14:24:00Z" w16du:dateUtc="2025-03-04T13:24:00Z"/>
              <w:rFonts w:asciiTheme="minorHAnsi" w:hAnsiTheme="minorHAnsi" w:cs="Arial"/>
              <w:sz w:val="24"/>
              <w:szCs w:val="24"/>
            </w:rPr>
          </w:rPrChange>
        </w:rPr>
      </w:pPr>
      <w:ins w:id="100" w:author="Aurelie MARECHAL" w:date="2025-03-04T14:24:00Z" w16du:dateUtc="2025-03-04T13:24:00Z">
        <w:r w:rsidRPr="00B56332">
          <w:rPr>
            <w:rFonts w:asciiTheme="minorHAnsi" w:hAnsiTheme="minorHAnsi" w:cs="Arial"/>
            <w:rPrChange w:id="101" w:author="Aurelie MARECHAL" w:date="2025-03-04T14:24:00Z" w16du:dateUtc="2025-03-04T13:24:00Z">
              <w:rPr>
                <w:rFonts w:asciiTheme="minorHAnsi" w:hAnsiTheme="minorHAnsi" w:cs="Arial"/>
                <w:sz w:val="24"/>
                <w:szCs w:val="24"/>
              </w:rPr>
            </w:rPrChange>
          </w:rPr>
          <w:t xml:space="preserve">Monsieur le Comptable assignataire </w:t>
        </w:r>
      </w:ins>
    </w:p>
    <w:p w14:paraId="334B9CDF" w14:textId="77777777" w:rsidR="00B56332" w:rsidRPr="00B56332" w:rsidRDefault="00B56332" w:rsidP="00B56332">
      <w:pPr>
        <w:pStyle w:val="fcase2metab"/>
        <w:rPr>
          <w:ins w:id="102" w:author="Aurelie MARECHAL" w:date="2025-03-04T14:24:00Z" w16du:dateUtc="2025-03-04T13:24:00Z"/>
          <w:rFonts w:asciiTheme="minorHAnsi" w:hAnsiTheme="minorHAnsi" w:cs="Arial"/>
          <w:rPrChange w:id="103" w:author="Aurelie MARECHAL" w:date="2025-03-04T14:24:00Z" w16du:dateUtc="2025-03-04T13:24:00Z">
            <w:rPr>
              <w:ins w:id="104" w:author="Aurelie MARECHAL" w:date="2025-03-04T14:24:00Z" w16du:dateUtc="2025-03-04T13:24:00Z"/>
              <w:rFonts w:asciiTheme="minorHAnsi" w:hAnsiTheme="minorHAnsi" w:cs="Arial"/>
              <w:sz w:val="24"/>
              <w:szCs w:val="24"/>
            </w:rPr>
          </w:rPrChange>
        </w:rPr>
      </w:pPr>
      <w:ins w:id="105" w:author="Aurelie MARECHAL" w:date="2025-03-04T14:24:00Z" w16du:dateUtc="2025-03-04T13:24:00Z">
        <w:r w:rsidRPr="00B56332">
          <w:rPr>
            <w:rFonts w:asciiTheme="minorHAnsi" w:hAnsiTheme="minorHAnsi" w:cs="Arial"/>
            <w:rPrChange w:id="106" w:author="Aurelie MARECHAL" w:date="2025-03-04T14:24:00Z" w16du:dateUtc="2025-03-04T13:24:00Z">
              <w:rPr>
                <w:rFonts w:asciiTheme="minorHAnsi" w:hAnsiTheme="minorHAnsi" w:cs="Arial"/>
                <w:sz w:val="24"/>
                <w:szCs w:val="24"/>
              </w:rPr>
            </w:rPrChange>
          </w:rPr>
          <w:t>SGC de Senlis</w:t>
        </w:r>
      </w:ins>
    </w:p>
    <w:p w14:paraId="76CDD74C" w14:textId="77777777" w:rsidR="00B56332" w:rsidRPr="00B56332" w:rsidRDefault="00B56332" w:rsidP="00B56332">
      <w:pPr>
        <w:pStyle w:val="fcase2metab"/>
        <w:rPr>
          <w:ins w:id="107" w:author="Aurelie MARECHAL" w:date="2025-03-04T14:24:00Z" w16du:dateUtc="2025-03-04T13:24:00Z"/>
          <w:rFonts w:asciiTheme="minorHAnsi" w:hAnsiTheme="minorHAnsi" w:cs="Arial"/>
          <w:rPrChange w:id="108" w:author="Aurelie MARECHAL" w:date="2025-03-04T14:24:00Z" w16du:dateUtc="2025-03-04T13:24:00Z">
            <w:rPr>
              <w:ins w:id="109" w:author="Aurelie MARECHAL" w:date="2025-03-04T14:24:00Z" w16du:dateUtc="2025-03-04T13:24:00Z"/>
              <w:rFonts w:asciiTheme="minorHAnsi" w:hAnsiTheme="minorHAnsi" w:cs="Arial"/>
              <w:sz w:val="24"/>
              <w:szCs w:val="24"/>
            </w:rPr>
          </w:rPrChange>
        </w:rPr>
      </w:pPr>
      <w:ins w:id="110" w:author="Aurelie MARECHAL" w:date="2025-03-04T14:24:00Z" w16du:dateUtc="2025-03-04T13:24:00Z">
        <w:r w:rsidRPr="00B56332">
          <w:rPr>
            <w:rFonts w:asciiTheme="minorHAnsi" w:hAnsiTheme="minorHAnsi" w:cs="Arial"/>
            <w:rPrChange w:id="111" w:author="Aurelie MARECHAL" w:date="2025-03-04T14:24:00Z" w16du:dateUtc="2025-03-04T13:24:00Z">
              <w:rPr>
                <w:rFonts w:asciiTheme="minorHAnsi" w:hAnsiTheme="minorHAnsi" w:cs="Arial"/>
                <w:sz w:val="24"/>
                <w:szCs w:val="24"/>
              </w:rPr>
            </w:rPrChange>
          </w:rPr>
          <w:t>20/24 Chaussée Brunehaut</w:t>
        </w:r>
      </w:ins>
    </w:p>
    <w:p w14:paraId="51C978F7" w14:textId="77777777" w:rsidR="00B56332" w:rsidRPr="00B56332" w:rsidRDefault="00B56332" w:rsidP="00B56332">
      <w:pPr>
        <w:pStyle w:val="fcase2metab"/>
        <w:rPr>
          <w:ins w:id="112" w:author="Aurelie MARECHAL" w:date="2025-03-04T14:24:00Z" w16du:dateUtc="2025-03-04T13:24:00Z"/>
          <w:rFonts w:asciiTheme="minorHAnsi" w:hAnsiTheme="minorHAnsi" w:cs="Arial"/>
          <w:rPrChange w:id="113" w:author="Aurelie MARECHAL" w:date="2025-03-04T14:24:00Z" w16du:dateUtc="2025-03-04T13:24:00Z">
            <w:rPr>
              <w:ins w:id="114" w:author="Aurelie MARECHAL" w:date="2025-03-04T14:24:00Z" w16du:dateUtc="2025-03-04T13:24:00Z"/>
              <w:rFonts w:asciiTheme="minorHAnsi" w:hAnsiTheme="minorHAnsi" w:cs="Arial"/>
              <w:sz w:val="24"/>
              <w:szCs w:val="24"/>
            </w:rPr>
          </w:rPrChange>
        </w:rPr>
      </w:pPr>
      <w:ins w:id="115" w:author="Aurelie MARECHAL" w:date="2025-03-04T14:24:00Z" w16du:dateUtc="2025-03-04T13:24:00Z">
        <w:r w:rsidRPr="00B56332">
          <w:rPr>
            <w:rFonts w:asciiTheme="minorHAnsi" w:hAnsiTheme="minorHAnsi" w:cs="Arial"/>
            <w:rPrChange w:id="116" w:author="Aurelie MARECHAL" w:date="2025-03-04T14:24:00Z" w16du:dateUtc="2025-03-04T13:24:00Z">
              <w:rPr>
                <w:rFonts w:asciiTheme="minorHAnsi" w:hAnsiTheme="minorHAnsi" w:cs="Arial"/>
                <w:sz w:val="24"/>
                <w:szCs w:val="24"/>
              </w:rPr>
            </w:rPrChange>
          </w:rPr>
          <w:t>60 300 Senlis</w:t>
        </w:r>
      </w:ins>
    </w:p>
    <w:p w14:paraId="39328D66" w14:textId="77777777" w:rsidR="00B56332" w:rsidRPr="00B56332" w:rsidRDefault="00B56332" w:rsidP="00B56332">
      <w:pPr>
        <w:pStyle w:val="fcase2metab"/>
        <w:rPr>
          <w:ins w:id="117" w:author="Aurelie MARECHAL" w:date="2025-03-04T14:24:00Z" w16du:dateUtc="2025-03-04T13:24:00Z"/>
          <w:rFonts w:asciiTheme="minorHAnsi" w:hAnsiTheme="minorHAnsi" w:cs="Arial"/>
          <w:rPrChange w:id="118" w:author="Aurelie MARECHAL" w:date="2025-03-04T14:24:00Z" w16du:dateUtc="2025-03-04T13:24:00Z">
            <w:rPr>
              <w:ins w:id="119" w:author="Aurelie MARECHAL" w:date="2025-03-04T14:24:00Z" w16du:dateUtc="2025-03-04T13:24:00Z"/>
              <w:rFonts w:asciiTheme="minorHAnsi" w:hAnsiTheme="minorHAnsi" w:cs="Arial"/>
              <w:sz w:val="24"/>
              <w:szCs w:val="24"/>
            </w:rPr>
          </w:rPrChange>
        </w:rPr>
      </w:pPr>
      <w:ins w:id="120" w:author="Aurelie MARECHAL" w:date="2025-03-04T14:24:00Z" w16du:dateUtc="2025-03-04T13:24:00Z">
        <w:r w:rsidRPr="00B56332">
          <w:rPr>
            <w:rFonts w:asciiTheme="minorHAnsi" w:hAnsiTheme="minorHAnsi" w:cs="Arial"/>
            <w:rPrChange w:id="121" w:author="Aurelie MARECHAL" w:date="2025-03-04T14:24:00Z" w16du:dateUtc="2025-03-04T13:24:00Z">
              <w:rPr>
                <w:rFonts w:asciiTheme="minorHAnsi" w:hAnsiTheme="minorHAnsi" w:cs="Arial"/>
                <w:sz w:val="24"/>
                <w:szCs w:val="24"/>
              </w:rPr>
            </w:rPrChange>
          </w:rPr>
          <w:fldChar w:fldCharType="begin"/>
        </w:r>
        <w:r w:rsidRPr="00B56332">
          <w:rPr>
            <w:rFonts w:asciiTheme="minorHAnsi" w:hAnsiTheme="minorHAnsi" w:cs="Arial"/>
            <w:rPrChange w:id="122" w:author="Aurelie MARECHAL" w:date="2025-03-04T14:24:00Z" w16du:dateUtc="2025-03-04T13:24:00Z">
              <w:rPr>
                <w:rFonts w:asciiTheme="minorHAnsi" w:hAnsiTheme="minorHAnsi" w:cs="Arial"/>
                <w:sz w:val="24"/>
                <w:szCs w:val="24"/>
              </w:rPr>
            </w:rPrChange>
          </w:rPr>
          <w:instrText>HYPERLINK "mailto:sgc.senlis@dgfip.finances.gouv.fr"</w:instrText>
        </w:r>
        <w:r w:rsidRPr="009A1E42">
          <w:rPr>
            <w:rFonts w:asciiTheme="minorHAnsi" w:hAnsiTheme="minorHAnsi" w:cs="Arial"/>
          </w:rPr>
        </w:r>
        <w:r w:rsidRPr="00B56332">
          <w:rPr>
            <w:rFonts w:asciiTheme="minorHAnsi" w:hAnsiTheme="minorHAnsi" w:cs="Arial"/>
            <w:rPrChange w:id="123" w:author="Aurelie MARECHAL" w:date="2025-03-04T14:24:00Z" w16du:dateUtc="2025-03-04T13:24:00Z">
              <w:rPr>
                <w:rFonts w:asciiTheme="minorHAnsi" w:hAnsiTheme="minorHAnsi" w:cs="Arial"/>
                <w:sz w:val="24"/>
                <w:szCs w:val="24"/>
              </w:rPr>
            </w:rPrChange>
          </w:rPr>
          <w:fldChar w:fldCharType="separate"/>
        </w:r>
        <w:r w:rsidRPr="00B56332">
          <w:rPr>
            <w:rStyle w:val="Lienhypertexte"/>
            <w:rFonts w:asciiTheme="minorHAnsi" w:hAnsiTheme="minorHAnsi" w:cs="Arial"/>
            <w:color w:val="auto"/>
            <w:rPrChange w:id="124" w:author="Aurelie MARECHAL" w:date="2025-03-04T14:24:00Z" w16du:dateUtc="2025-03-04T13:24:00Z">
              <w:rPr>
                <w:rStyle w:val="Lienhypertexte"/>
                <w:rFonts w:asciiTheme="minorHAnsi" w:hAnsiTheme="minorHAnsi" w:cs="Arial"/>
                <w:color w:val="auto"/>
                <w:sz w:val="24"/>
                <w:szCs w:val="24"/>
              </w:rPr>
            </w:rPrChange>
          </w:rPr>
          <w:t>sgc.senlis@dgfip.finances.gouv.fr</w:t>
        </w:r>
        <w:r w:rsidRPr="00B56332">
          <w:rPr>
            <w:rFonts w:asciiTheme="minorHAnsi" w:hAnsiTheme="minorHAnsi" w:cs="Arial"/>
            <w:rPrChange w:id="125" w:author="Aurelie MARECHAL" w:date="2025-03-04T14:24:00Z" w16du:dateUtc="2025-03-04T13:24:00Z">
              <w:rPr>
                <w:rFonts w:asciiTheme="minorHAnsi" w:hAnsiTheme="minorHAnsi" w:cs="Arial"/>
                <w:sz w:val="24"/>
                <w:szCs w:val="24"/>
              </w:rPr>
            </w:rPrChange>
          </w:rPr>
          <w:fldChar w:fldCharType="end"/>
        </w:r>
      </w:ins>
    </w:p>
    <w:p w14:paraId="63674A95" w14:textId="77777777" w:rsidR="00B56332" w:rsidRPr="00B56332" w:rsidRDefault="00B56332" w:rsidP="00B56332">
      <w:pPr>
        <w:pStyle w:val="fcase2metab"/>
        <w:rPr>
          <w:ins w:id="126" w:author="Aurelie MARECHAL" w:date="2025-03-04T14:24:00Z" w16du:dateUtc="2025-03-04T13:24:00Z"/>
          <w:rFonts w:asciiTheme="minorHAnsi" w:hAnsiTheme="minorHAnsi" w:cs="Arial"/>
          <w:color w:val="4C94D8" w:themeColor="text2" w:themeTint="80"/>
          <w:rPrChange w:id="127" w:author="Aurelie MARECHAL" w:date="2025-03-04T14:24:00Z" w16du:dateUtc="2025-03-04T13:24:00Z">
            <w:rPr>
              <w:ins w:id="128" w:author="Aurelie MARECHAL" w:date="2025-03-04T14:24:00Z" w16du:dateUtc="2025-03-04T13:24:00Z"/>
              <w:rFonts w:asciiTheme="minorHAnsi" w:hAnsiTheme="minorHAnsi" w:cs="Arial"/>
              <w:color w:val="4C94D8" w:themeColor="text2" w:themeTint="80"/>
              <w:sz w:val="24"/>
              <w:szCs w:val="24"/>
            </w:rPr>
          </w:rPrChange>
        </w:rPr>
      </w:pPr>
      <w:ins w:id="129" w:author="Aurelie MARECHAL" w:date="2025-03-04T14:24:00Z" w16du:dateUtc="2025-03-04T13:24:00Z">
        <w:r w:rsidRPr="00B56332">
          <w:rPr>
            <w:rFonts w:asciiTheme="minorHAnsi" w:hAnsiTheme="minorHAnsi" w:cs="Arial"/>
            <w:rPrChange w:id="130" w:author="Aurelie MARECHAL" w:date="2025-03-04T14:24:00Z" w16du:dateUtc="2025-03-04T13:24:00Z">
              <w:rPr>
                <w:rFonts w:asciiTheme="minorHAnsi" w:hAnsiTheme="minorHAnsi" w:cs="Arial"/>
                <w:sz w:val="24"/>
                <w:szCs w:val="24"/>
              </w:rPr>
            </w:rPrChange>
          </w:rPr>
          <w:fldChar w:fldCharType="begin"/>
        </w:r>
        <w:r w:rsidRPr="00B56332">
          <w:rPr>
            <w:rFonts w:asciiTheme="minorHAnsi" w:hAnsiTheme="minorHAnsi" w:cs="Arial"/>
            <w:rPrChange w:id="131" w:author="Aurelie MARECHAL" w:date="2025-03-04T14:24:00Z" w16du:dateUtc="2025-03-04T13:24:00Z">
              <w:rPr>
                <w:rFonts w:asciiTheme="minorHAnsi" w:hAnsiTheme="minorHAnsi" w:cs="Arial"/>
                <w:sz w:val="24"/>
                <w:szCs w:val="24"/>
              </w:rPr>
            </w:rPrChange>
          </w:rPr>
          <w:instrText>HYPERLINK "tel:0344530548"</w:instrText>
        </w:r>
        <w:r w:rsidRPr="009A1E42">
          <w:rPr>
            <w:rFonts w:asciiTheme="minorHAnsi" w:hAnsiTheme="minorHAnsi" w:cs="Arial"/>
          </w:rPr>
        </w:r>
        <w:r w:rsidRPr="00B56332">
          <w:rPr>
            <w:rFonts w:asciiTheme="minorHAnsi" w:hAnsiTheme="minorHAnsi" w:cs="Arial"/>
            <w:rPrChange w:id="132" w:author="Aurelie MARECHAL" w:date="2025-03-04T14:24:00Z" w16du:dateUtc="2025-03-04T13:24:00Z">
              <w:rPr>
                <w:rFonts w:asciiTheme="minorHAnsi" w:hAnsiTheme="minorHAnsi" w:cs="Arial"/>
                <w:sz w:val="24"/>
                <w:szCs w:val="24"/>
              </w:rPr>
            </w:rPrChange>
          </w:rPr>
          <w:fldChar w:fldCharType="separate"/>
        </w:r>
        <w:r w:rsidRPr="00B56332">
          <w:rPr>
            <w:rStyle w:val="Lienhypertexte"/>
            <w:rFonts w:asciiTheme="minorHAnsi" w:hAnsiTheme="minorHAnsi" w:cs="Arial"/>
            <w:color w:val="auto"/>
            <w:rPrChange w:id="133" w:author="Aurelie MARECHAL" w:date="2025-03-04T14:24:00Z" w16du:dateUtc="2025-03-04T13:24:00Z">
              <w:rPr>
                <w:rStyle w:val="Lienhypertexte"/>
                <w:rFonts w:asciiTheme="minorHAnsi" w:hAnsiTheme="minorHAnsi" w:cs="Arial"/>
                <w:color w:val="auto"/>
                <w:sz w:val="24"/>
                <w:szCs w:val="24"/>
              </w:rPr>
            </w:rPrChange>
          </w:rPr>
          <w:t>03 44 53 05 48</w:t>
        </w:r>
        <w:r w:rsidRPr="00B56332">
          <w:rPr>
            <w:rFonts w:asciiTheme="minorHAnsi" w:hAnsiTheme="minorHAnsi" w:cs="Arial"/>
            <w:rPrChange w:id="134" w:author="Aurelie MARECHAL" w:date="2025-03-04T14:24:00Z" w16du:dateUtc="2025-03-04T13:24:00Z">
              <w:rPr>
                <w:rFonts w:asciiTheme="minorHAnsi" w:hAnsiTheme="minorHAnsi" w:cs="Arial"/>
                <w:sz w:val="24"/>
                <w:szCs w:val="24"/>
              </w:rPr>
            </w:rPrChange>
          </w:rPr>
          <w:fldChar w:fldCharType="end"/>
        </w:r>
      </w:ins>
    </w:p>
    <w:p w14:paraId="3AF39247" w14:textId="77777777" w:rsidR="009B1CD0" w:rsidRDefault="009B1CD0" w:rsidP="009B45B9">
      <w:pPr>
        <w:pStyle w:val="fcase2metab"/>
        <w:rPr>
          <w:rFonts w:ascii="Arial" w:hAnsi="Arial" w:cs="Arial"/>
        </w:rPr>
      </w:pPr>
    </w:p>
    <w:p w14:paraId="2D3F6F95" w14:textId="77777777" w:rsidR="001C40C0" w:rsidRDefault="001C40C0" w:rsidP="009B45B9">
      <w:pPr>
        <w:pStyle w:val="fcase2metab"/>
        <w:rPr>
          <w:rFonts w:ascii="Arial" w:hAnsi="Arial" w:cs="Arial"/>
        </w:rPr>
      </w:pPr>
    </w:p>
    <w:p w14:paraId="75A87880" w14:textId="5F74B10C" w:rsidR="009B1CD0" w:rsidDel="00B56332" w:rsidRDefault="009B1CD0" w:rsidP="009B45B9">
      <w:pPr>
        <w:pStyle w:val="fcase2metab"/>
        <w:ind w:left="0" w:firstLine="0"/>
        <w:rPr>
          <w:del w:id="135" w:author="Aurelie MARECHAL" w:date="2025-03-04T14:25:00Z" w16du:dateUtc="2025-03-04T13:25:00Z"/>
          <w:rFonts w:ascii="Arial" w:hAnsi="Arial" w:cs="Arial"/>
        </w:rPr>
      </w:pPr>
    </w:p>
    <w:p w14:paraId="5B23AA61" w14:textId="77777777" w:rsidR="009B1CD0" w:rsidRDefault="009B1CD0" w:rsidP="009B45B9">
      <w:pPr>
        <w:pStyle w:val="fcase2metab"/>
        <w:ind w:left="0" w:firstLine="0"/>
        <w:rPr>
          <w:rFonts w:ascii="Arial" w:hAnsi="Arial" w:cs="Arial"/>
        </w:rPr>
      </w:pPr>
    </w:p>
    <w:p w14:paraId="024C2A07"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3EF4F967" w14:textId="1D38E306" w:rsidR="0079785C" w:rsidRDefault="00B56332" w:rsidP="009B45B9">
      <w:pPr>
        <w:pStyle w:val="fcase2metab"/>
        <w:rPr>
          <w:rFonts w:ascii="Arial" w:hAnsi="Arial" w:cs="Arial"/>
        </w:rPr>
      </w:pPr>
      <w:ins w:id="136" w:author="Aurelie MARECHAL" w:date="2025-03-04T14:25:00Z" w16du:dateUtc="2025-03-04T13:25:00Z">
        <w:r>
          <w:rPr>
            <w:rFonts w:ascii="Arial" w:hAnsi="Arial" w:cs="Arial"/>
          </w:rPr>
          <w:t>Con</w:t>
        </w:r>
      </w:ins>
      <w:ins w:id="137" w:author="Aurelie MARECHAL" w:date="2025-03-04T14:26:00Z" w16du:dateUtc="2025-03-04T13:26:00Z">
        <w:r>
          <w:rPr>
            <w:rFonts w:ascii="Arial" w:hAnsi="Arial" w:cs="Arial"/>
          </w:rPr>
          <w:t>trats de p</w:t>
        </w:r>
      </w:ins>
      <w:ins w:id="138" w:author="Aurelie MARECHAL" w:date="2025-03-04T14:25:00Z" w16du:dateUtc="2025-03-04T13:25:00Z">
        <w:r>
          <w:rPr>
            <w:rFonts w:ascii="Arial" w:hAnsi="Arial" w:cs="Arial"/>
          </w:rPr>
          <w:t>restation de services</w:t>
        </w:r>
      </w:ins>
    </w:p>
    <w:p w14:paraId="5710BA5D" w14:textId="77777777" w:rsidR="009B1CD0" w:rsidRDefault="009B1CD0" w:rsidP="009B45B9">
      <w:pPr>
        <w:tabs>
          <w:tab w:val="left" w:pos="851"/>
        </w:tabs>
        <w:rPr>
          <w:rFonts w:ascii="Arial" w:hAnsi="Arial" w:cs="Arial"/>
        </w:rPr>
      </w:pPr>
    </w:p>
    <w:p w14:paraId="37CA5961"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8D39EA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97B34C8" w14:textId="77777777" w:rsidR="009B1CD0" w:rsidRDefault="009B1CD0" w:rsidP="009B45B9">
      <w:pPr>
        <w:tabs>
          <w:tab w:val="left" w:pos="851"/>
        </w:tabs>
        <w:rPr>
          <w:rFonts w:ascii="Arial" w:hAnsi="Arial" w:cs="Arial"/>
        </w:rPr>
      </w:pPr>
    </w:p>
    <w:p w14:paraId="26A49FA5" w14:textId="77777777" w:rsidR="009B1CD0" w:rsidRDefault="009B1CD0" w:rsidP="009B45B9">
      <w:pPr>
        <w:tabs>
          <w:tab w:val="left" w:pos="851"/>
        </w:tabs>
        <w:rPr>
          <w:rFonts w:ascii="Arial" w:hAnsi="Arial" w:cs="Arial"/>
        </w:rPr>
      </w:pPr>
    </w:p>
    <w:p w14:paraId="148D3F42" w14:textId="2D2F30AC" w:rsidR="009B1CD0" w:rsidDel="00B56332" w:rsidRDefault="009B1CD0" w:rsidP="009B45B9">
      <w:pPr>
        <w:tabs>
          <w:tab w:val="left" w:pos="851"/>
        </w:tabs>
        <w:rPr>
          <w:del w:id="139" w:author="Aurelie MARECHAL" w:date="2025-03-04T14:26:00Z" w16du:dateUtc="2025-03-04T13:26:00Z"/>
          <w:rFonts w:ascii="Arial" w:hAnsi="Arial" w:cs="Arial"/>
        </w:rPr>
      </w:pPr>
    </w:p>
    <w:p w14:paraId="09C070F1" w14:textId="65BA122A" w:rsidR="001C40C0" w:rsidDel="00B56332" w:rsidRDefault="001C40C0" w:rsidP="009B45B9">
      <w:pPr>
        <w:tabs>
          <w:tab w:val="left" w:pos="851"/>
        </w:tabs>
        <w:rPr>
          <w:del w:id="140" w:author="Aurelie MARECHAL" w:date="2025-03-04T14:26:00Z" w16du:dateUtc="2025-03-04T13:26:00Z"/>
          <w:rFonts w:ascii="Arial" w:hAnsi="Arial" w:cs="Arial"/>
        </w:rPr>
      </w:pPr>
    </w:p>
    <w:p w14:paraId="36B9763D" w14:textId="5502DC83" w:rsidR="009B1CD0" w:rsidDel="00B56332" w:rsidRDefault="009B1CD0" w:rsidP="009B45B9">
      <w:pPr>
        <w:tabs>
          <w:tab w:val="left" w:pos="851"/>
        </w:tabs>
        <w:rPr>
          <w:del w:id="141" w:author="Aurelie MARECHAL" w:date="2025-03-04T14:26:00Z" w16du:dateUtc="2025-03-04T13:26:00Z"/>
          <w:rFonts w:ascii="Arial" w:hAnsi="Arial" w:cs="Arial"/>
        </w:rPr>
      </w:pPr>
    </w:p>
    <w:p w14:paraId="03F9CDD7" w14:textId="77777777" w:rsidR="009B1CD0" w:rsidRDefault="009B1CD0" w:rsidP="009B45B9">
      <w:pPr>
        <w:tabs>
          <w:tab w:val="left" w:pos="851"/>
        </w:tabs>
        <w:rPr>
          <w:rFonts w:ascii="Arial" w:hAnsi="Arial" w:cs="Arial"/>
        </w:rPr>
      </w:pPr>
    </w:p>
    <w:p w14:paraId="215A761E"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26721B8A" w14:textId="77777777" w:rsidR="009B1CD0" w:rsidRDefault="009B1CD0" w:rsidP="009B45B9">
      <w:pPr>
        <w:tabs>
          <w:tab w:val="left" w:pos="851"/>
        </w:tabs>
      </w:pPr>
    </w:p>
    <w:p w14:paraId="02975148" w14:textId="77777777" w:rsidR="009B1CD0" w:rsidRDefault="009B1CD0" w:rsidP="009B45B9">
      <w:pPr>
        <w:tabs>
          <w:tab w:val="left" w:pos="851"/>
        </w:tabs>
      </w:pPr>
    </w:p>
    <w:p w14:paraId="0215E9F6" w14:textId="20095340" w:rsidR="009B1CD0" w:rsidDel="00B56332" w:rsidRDefault="009B1CD0" w:rsidP="009B45B9">
      <w:pPr>
        <w:tabs>
          <w:tab w:val="left" w:pos="851"/>
        </w:tabs>
        <w:rPr>
          <w:del w:id="142" w:author="Aurelie MARECHAL" w:date="2025-03-04T14:26:00Z" w16du:dateUtc="2025-03-04T13:26:00Z"/>
        </w:rPr>
      </w:pPr>
    </w:p>
    <w:p w14:paraId="1DBD3BB1" w14:textId="3CF63107" w:rsidR="009B1CD0" w:rsidDel="00B56332" w:rsidRDefault="009B1CD0" w:rsidP="009B45B9">
      <w:pPr>
        <w:tabs>
          <w:tab w:val="left" w:pos="851"/>
        </w:tabs>
        <w:rPr>
          <w:del w:id="143" w:author="Aurelie MARECHAL" w:date="2025-03-04T14:26:00Z" w16du:dateUtc="2025-03-04T13:26:00Z"/>
        </w:rPr>
      </w:pPr>
    </w:p>
    <w:p w14:paraId="7FA7BE0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132D93B"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6C48479" w14:textId="77777777" w:rsidR="009B1CD0" w:rsidRDefault="009B1CD0" w:rsidP="009B45B9">
      <w:pPr>
        <w:tabs>
          <w:tab w:val="left" w:pos="851"/>
        </w:tabs>
        <w:jc w:val="both"/>
      </w:pPr>
    </w:p>
    <w:p w14:paraId="6C1B0034" w14:textId="3F15A9C2" w:rsidR="009B1CD0" w:rsidDel="00B56332" w:rsidRDefault="009B1CD0" w:rsidP="009B45B9">
      <w:pPr>
        <w:tabs>
          <w:tab w:val="left" w:pos="851"/>
        </w:tabs>
        <w:jc w:val="both"/>
        <w:rPr>
          <w:del w:id="144" w:author="Aurelie MARECHAL" w:date="2025-03-04T14:26:00Z" w16du:dateUtc="2025-03-04T13:26:00Z"/>
        </w:rPr>
      </w:pPr>
    </w:p>
    <w:p w14:paraId="62E3BA9B" w14:textId="7DC4127E" w:rsidR="009B1CD0" w:rsidDel="00B56332" w:rsidRDefault="009B1CD0" w:rsidP="009B45B9">
      <w:pPr>
        <w:tabs>
          <w:tab w:val="left" w:pos="851"/>
        </w:tabs>
        <w:jc w:val="both"/>
        <w:rPr>
          <w:del w:id="145" w:author="Aurelie MARECHAL" w:date="2025-03-04T14:26:00Z" w16du:dateUtc="2025-03-04T13:26:00Z"/>
        </w:rPr>
      </w:pPr>
    </w:p>
    <w:p w14:paraId="557AC5EB" w14:textId="19580B80" w:rsidR="002C2CA3" w:rsidDel="00B56332" w:rsidRDefault="002C2CA3" w:rsidP="009B45B9">
      <w:pPr>
        <w:tabs>
          <w:tab w:val="left" w:pos="851"/>
        </w:tabs>
        <w:jc w:val="both"/>
        <w:rPr>
          <w:del w:id="146" w:author="Aurelie MARECHAL" w:date="2025-03-04T14:26:00Z" w16du:dateUtc="2025-03-04T13:26:00Z"/>
        </w:rPr>
      </w:pPr>
    </w:p>
    <w:p w14:paraId="62079AA4" w14:textId="1CFE01B7" w:rsidR="002C2CA3" w:rsidDel="00B56332" w:rsidRDefault="002C2CA3" w:rsidP="009B45B9">
      <w:pPr>
        <w:tabs>
          <w:tab w:val="left" w:pos="851"/>
        </w:tabs>
        <w:jc w:val="both"/>
        <w:rPr>
          <w:del w:id="147" w:author="Aurelie MARECHAL" w:date="2025-03-04T14:26:00Z" w16du:dateUtc="2025-03-04T13:26:00Z"/>
        </w:rPr>
      </w:pPr>
    </w:p>
    <w:p w14:paraId="58C4705A" w14:textId="0D3E6E58" w:rsidR="002C2CA3" w:rsidDel="00B56332" w:rsidRDefault="002C2CA3" w:rsidP="009B45B9">
      <w:pPr>
        <w:tabs>
          <w:tab w:val="left" w:pos="851"/>
        </w:tabs>
        <w:jc w:val="both"/>
        <w:rPr>
          <w:del w:id="148" w:author="Aurelie MARECHAL" w:date="2025-03-04T14:26:00Z" w16du:dateUtc="2025-03-04T13:26:00Z"/>
        </w:rPr>
      </w:pPr>
    </w:p>
    <w:p w14:paraId="03170052" w14:textId="3721A44B" w:rsidR="008B2A38" w:rsidDel="00B56332" w:rsidRDefault="008B2A38" w:rsidP="009B45B9">
      <w:pPr>
        <w:tabs>
          <w:tab w:val="left" w:pos="851"/>
        </w:tabs>
        <w:jc w:val="both"/>
        <w:rPr>
          <w:del w:id="149" w:author="Aurelie MARECHAL" w:date="2025-03-04T14:26:00Z" w16du:dateUtc="2025-03-04T13:26:00Z"/>
        </w:rPr>
      </w:pPr>
    </w:p>
    <w:p w14:paraId="2473F22D" w14:textId="77777777" w:rsidR="001C40C0" w:rsidRDefault="001C40C0" w:rsidP="009B45B9">
      <w:pPr>
        <w:tabs>
          <w:tab w:val="left" w:pos="851"/>
        </w:tabs>
        <w:rPr>
          <w:rFonts w:ascii="Arial" w:hAnsi="Arial" w:cs="Arial"/>
        </w:rPr>
      </w:pPr>
    </w:p>
    <w:p w14:paraId="0F1E7E85" w14:textId="77777777" w:rsidR="008B2A38" w:rsidRDefault="008B2A38" w:rsidP="009B45B9">
      <w:pPr>
        <w:tabs>
          <w:tab w:val="left" w:pos="851"/>
        </w:tabs>
        <w:rPr>
          <w:rFonts w:ascii="Arial" w:hAnsi="Arial" w:cs="Arial"/>
        </w:rPr>
      </w:pPr>
    </w:p>
    <w:p w14:paraId="1FE87A74" w14:textId="77777777" w:rsidR="003A7270" w:rsidRDefault="003A7270" w:rsidP="009B45B9">
      <w:pPr>
        <w:tabs>
          <w:tab w:val="left" w:pos="851"/>
        </w:tabs>
        <w:rPr>
          <w:rFonts w:ascii="Arial" w:hAnsi="Arial" w:cs="Arial"/>
        </w:rPr>
      </w:pPr>
    </w:p>
    <w:p w14:paraId="34AE6838" w14:textId="77777777" w:rsidR="003A7270" w:rsidRDefault="003A7270" w:rsidP="009B45B9">
      <w:pPr>
        <w:tabs>
          <w:tab w:val="left" w:pos="851"/>
        </w:tabs>
        <w:rPr>
          <w:rFonts w:ascii="Arial" w:hAnsi="Arial" w:cs="Arial"/>
        </w:rPr>
      </w:pPr>
    </w:p>
    <w:p w14:paraId="21E0E90A" w14:textId="77777777" w:rsidR="001C40C0" w:rsidRDefault="001C40C0" w:rsidP="009B45B9">
      <w:pPr>
        <w:tabs>
          <w:tab w:val="left" w:pos="851"/>
        </w:tabs>
        <w:rPr>
          <w:rFonts w:ascii="Arial" w:hAnsi="Arial" w:cs="Arial"/>
        </w:rPr>
      </w:pPr>
    </w:p>
    <w:p w14:paraId="4C58DD0E"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AB82C" w14:textId="77777777" w:rsidR="00402BB5" w:rsidRDefault="00402BB5">
      <w:r>
        <w:separator/>
      </w:r>
    </w:p>
  </w:endnote>
  <w:endnote w:type="continuationSeparator" w:id="0">
    <w:p w14:paraId="5F725BEB" w14:textId="77777777" w:rsidR="00402BB5" w:rsidRDefault="00402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7615071" w14:textId="77777777" w:rsidTr="0083205E">
      <w:trPr>
        <w:tblHeader/>
      </w:trPr>
      <w:tc>
        <w:tcPr>
          <w:tcW w:w="2906" w:type="dxa"/>
          <w:shd w:val="clear" w:color="auto" w:fill="66CCFF"/>
        </w:tcPr>
        <w:p w14:paraId="4CD69F3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FDA1413" w14:textId="53263F36" w:rsidR="009B0E5C" w:rsidRPr="009B0E5C" w:rsidRDefault="009B0E5C" w:rsidP="009B0E5C">
          <w:pPr>
            <w:rPr>
              <w:ins w:id="0" w:author="Aurelie MARECHAL" w:date="2025-03-04T14:13:00Z" w16du:dateUtc="2025-03-04T13:13:00Z"/>
              <w:rFonts w:asciiTheme="minorHAnsi" w:hAnsiTheme="minorHAnsi" w:cs="Arial"/>
              <w:b/>
              <w:bCs/>
              <w:rPrChange w:id="1" w:author="Aurelie MARECHAL" w:date="2025-03-04T14:14:00Z" w16du:dateUtc="2025-03-04T13:14:00Z">
                <w:rPr>
                  <w:ins w:id="2" w:author="Aurelie MARECHAL" w:date="2025-03-04T14:13:00Z" w16du:dateUtc="2025-03-04T13:13:00Z"/>
                  <w:rFonts w:asciiTheme="minorHAnsi" w:hAnsiTheme="minorHAnsi" w:cs="Arial"/>
                  <w:b/>
                  <w:bCs/>
                  <w:color w:val="4C94D8" w:themeColor="text2" w:themeTint="80"/>
                  <w:sz w:val="24"/>
                  <w:szCs w:val="24"/>
                </w:rPr>
              </w:rPrChange>
            </w:rPr>
          </w:pPr>
          <w:ins w:id="3" w:author="Aurelie MARECHAL" w:date="2025-03-04T14:13:00Z" w16du:dateUtc="2025-03-04T13:13:00Z">
            <w:r w:rsidRPr="009B0E5C">
              <w:rPr>
                <w:rFonts w:asciiTheme="minorHAnsi" w:hAnsiTheme="minorHAnsi" w:cs="Arial"/>
                <w:b/>
                <w:bCs/>
                <w:rPrChange w:id="4" w:author="Aurelie MARECHAL" w:date="2025-03-04T14:14:00Z" w16du:dateUtc="2025-03-04T13:14:00Z">
                  <w:rPr>
                    <w:rFonts w:asciiTheme="minorHAnsi" w:hAnsiTheme="minorHAnsi" w:cs="Arial"/>
                    <w:b/>
                    <w:bCs/>
                    <w:color w:val="4C94D8" w:themeColor="text2" w:themeTint="80"/>
                    <w:sz w:val="24"/>
                    <w:szCs w:val="24"/>
                  </w:rPr>
                </w:rPrChange>
              </w:rPr>
              <w:t>M</w:t>
            </w:r>
          </w:ins>
          <w:ins w:id="5" w:author="Aurelie MARECHAL" w:date="2025-03-04T14:14:00Z" w16du:dateUtc="2025-03-04T13:14:00Z">
            <w:r>
              <w:rPr>
                <w:rFonts w:asciiTheme="minorHAnsi" w:hAnsiTheme="minorHAnsi" w:cs="Arial"/>
                <w:b/>
                <w:bCs/>
              </w:rPr>
              <w:t>arché</w:t>
            </w:r>
          </w:ins>
          <w:ins w:id="6" w:author="Aurelie MARECHAL" w:date="2025-03-04T14:13:00Z" w16du:dateUtc="2025-03-04T13:13:00Z">
            <w:r w:rsidRPr="009B0E5C">
              <w:rPr>
                <w:rFonts w:asciiTheme="minorHAnsi" w:hAnsiTheme="minorHAnsi" w:cs="Arial"/>
                <w:b/>
                <w:bCs/>
                <w:rPrChange w:id="7" w:author="Aurelie MARECHAL" w:date="2025-03-04T14:14:00Z" w16du:dateUtc="2025-03-04T13:14:00Z">
                  <w:rPr>
                    <w:rFonts w:asciiTheme="minorHAnsi" w:hAnsiTheme="minorHAnsi" w:cs="Arial"/>
                    <w:b/>
                    <w:bCs/>
                    <w:color w:val="4C94D8" w:themeColor="text2" w:themeTint="80"/>
                    <w:sz w:val="24"/>
                    <w:szCs w:val="24"/>
                  </w:rPr>
                </w:rPrChange>
              </w:rPr>
              <w:t xml:space="preserve"> N°202501</w:t>
            </w:r>
          </w:ins>
          <w:ins w:id="8" w:author="Aurelie MARECHAL" w:date="2025-03-04T14:14:00Z" w16du:dateUtc="2025-03-04T13:14:00Z">
            <w:r>
              <w:rPr>
                <w:rFonts w:asciiTheme="minorHAnsi" w:hAnsiTheme="minorHAnsi" w:cs="Arial"/>
                <w:b/>
                <w:bCs/>
              </w:rPr>
              <w:t xml:space="preserve"> Commune de Plailly </w:t>
            </w:r>
          </w:ins>
        </w:p>
        <w:p w14:paraId="60A81657" w14:textId="0DD2ECFB" w:rsidR="005824AE" w:rsidRPr="009B0E5C" w:rsidRDefault="005824AE" w:rsidP="00FE48C9">
          <w:pPr>
            <w:jc w:val="center"/>
            <w:rPr>
              <w:rFonts w:ascii="Arial" w:hAnsi="Arial" w:cs="Arial"/>
              <w:b/>
            </w:rPr>
          </w:pPr>
          <w:del w:id="9" w:author="Aurelie MARECHAL" w:date="2025-03-04T14:13:00Z" w16du:dateUtc="2025-03-04T13:13:00Z">
            <w:r w:rsidRPr="009B0E5C" w:rsidDel="009B0E5C">
              <w:rPr>
                <w:rFonts w:ascii="Arial" w:hAnsi="Arial" w:cs="Arial"/>
                <w:b/>
                <w:i/>
              </w:rPr>
              <w:delText>(indiquer ici la référence du marché public)</w:delText>
            </w:r>
          </w:del>
        </w:p>
      </w:tc>
      <w:tc>
        <w:tcPr>
          <w:tcW w:w="896" w:type="dxa"/>
          <w:shd w:val="clear" w:color="auto" w:fill="66CCFF"/>
        </w:tcPr>
        <w:p w14:paraId="2B6DFB5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551375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7C4D78E" w14:textId="77777777" w:rsidR="005824AE" w:rsidRDefault="005824AE">
          <w:pPr>
            <w:jc w:val="center"/>
          </w:pPr>
          <w:r>
            <w:rPr>
              <w:rFonts w:ascii="Arial" w:hAnsi="Arial" w:cs="Arial"/>
              <w:b/>
            </w:rPr>
            <w:t>/</w:t>
          </w:r>
        </w:p>
      </w:tc>
      <w:tc>
        <w:tcPr>
          <w:tcW w:w="544" w:type="dxa"/>
          <w:shd w:val="clear" w:color="auto" w:fill="66CCFF"/>
        </w:tcPr>
        <w:p w14:paraId="258E18F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4B57D12C"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E6679" w14:textId="77777777" w:rsidR="00402BB5" w:rsidRDefault="00402BB5">
      <w:r>
        <w:separator/>
      </w:r>
    </w:p>
  </w:footnote>
  <w:footnote w:type="continuationSeparator" w:id="0">
    <w:p w14:paraId="2B6DFEF5" w14:textId="77777777" w:rsidR="00402BB5" w:rsidRDefault="00402BB5">
      <w:r>
        <w:continuationSeparator/>
      </w:r>
    </w:p>
  </w:footnote>
  <w:footnote w:id="1">
    <w:p w14:paraId="108E532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F198CD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23CBD0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16925202">
    <w:abstractNumId w:val="0"/>
  </w:num>
  <w:num w:numId="2" w16cid:durableId="997659099">
    <w:abstractNumId w:val="1"/>
  </w:num>
  <w:num w:numId="3" w16cid:durableId="1110397692">
    <w:abstractNumId w:val="2"/>
  </w:num>
  <w:num w:numId="4" w16cid:durableId="1347945936">
    <w:abstractNumId w:val="4"/>
  </w:num>
  <w:num w:numId="5" w16cid:durableId="434907596">
    <w:abstractNumId w:val="3"/>
  </w:num>
  <w:num w:numId="6" w16cid:durableId="57128127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relie MARECHAL">
    <w15:presenceInfo w15:providerId="AD" w15:userId="S::aurelie.marechal@plailly.onmicrosoft.com::dc510001-fd61-4bea-b3b2-62ee6bf555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B5B79"/>
    <w:rsid w:val="000E0020"/>
    <w:rsid w:val="000E36A5"/>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96EA0"/>
    <w:rsid w:val="003A7270"/>
    <w:rsid w:val="00402BB5"/>
    <w:rsid w:val="0043706E"/>
    <w:rsid w:val="0044597F"/>
    <w:rsid w:val="004A7169"/>
    <w:rsid w:val="004C5755"/>
    <w:rsid w:val="004E75A6"/>
    <w:rsid w:val="00514DAF"/>
    <w:rsid w:val="00527777"/>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E0DC1"/>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A1E42"/>
    <w:rsid w:val="009B0E5C"/>
    <w:rsid w:val="009B1CD0"/>
    <w:rsid w:val="009B45B9"/>
    <w:rsid w:val="009C4738"/>
    <w:rsid w:val="009D661E"/>
    <w:rsid w:val="00A34D04"/>
    <w:rsid w:val="00AE7831"/>
    <w:rsid w:val="00B02608"/>
    <w:rsid w:val="00B0289C"/>
    <w:rsid w:val="00B054DA"/>
    <w:rsid w:val="00B56332"/>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F012C"/>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C99350"/>
  <w15:chartTrackingRefBased/>
  <w15:docId w15:val="{C3BB782A-5248-4954-B0D4-DE27CA8EC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527777"/>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7</Pages>
  <Words>2440</Words>
  <Characters>13421</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15830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Aurelie MARECHAL</cp:lastModifiedBy>
  <cp:revision>3</cp:revision>
  <cp:lastPrinted>2016-11-04T12:53:00Z</cp:lastPrinted>
  <dcterms:created xsi:type="dcterms:W3CDTF">2025-03-12T08:38:00Z</dcterms:created>
  <dcterms:modified xsi:type="dcterms:W3CDTF">2025-03-12T08:39:00Z</dcterms:modified>
</cp:coreProperties>
</file>