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18B5B7" w14:textId="4AA2788B" w:rsidR="00060FCF" w:rsidRPr="00764B88" w:rsidRDefault="00730B22" w:rsidP="00764E28">
      <w:pPr>
        <w:pStyle w:val="Corpsdetexte"/>
        <w:jc w:val="center"/>
        <w:rPr>
          <w:rFonts w:ascii="Arial" w:hAnsi="Arial" w:cs="Arial"/>
          <w:sz w:val="32"/>
          <w:szCs w:val="32"/>
        </w:rPr>
      </w:pPr>
      <w:r>
        <w:rPr>
          <w:noProof/>
        </w:rPr>
        <w:drawing>
          <wp:anchor distT="0" distB="0" distL="114300" distR="114300" simplePos="0" relativeHeight="251659264" behindDoc="0" locked="1" layoutInCell="1" allowOverlap="1" wp14:anchorId="55F75193" wp14:editId="42503446">
            <wp:simplePos x="0" y="0"/>
            <wp:positionH relativeFrom="margin">
              <wp:align>center</wp:align>
            </wp:positionH>
            <wp:positionV relativeFrom="paragraph">
              <wp:posOffset>333375</wp:posOffset>
            </wp:positionV>
            <wp:extent cx="885825" cy="885825"/>
            <wp:effectExtent l="0" t="0" r="9525" b="9525"/>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885825" cy="885825"/>
                    </a:xfrm>
                    <a:prstGeom prst="rect">
                      <a:avLst/>
                    </a:prstGeom>
                  </pic:spPr>
                </pic:pic>
              </a:graphicData>
            </a:graphic>
            <wp14:sizeRelH relativeFrom="margin">
              <wp14:pctWidth>0</wp14:pctWidth>
            </wp14:sizeRelH>
            <wp14:sizeRelV relativeFrom="margin">
              <wp14:pctHeight>0</wp14:pctHeight>
            </wp14:sizeRelV>
          </wp:anchor>
        </w:drawing>
      </w:r>
    </w:p>
    <w:p w14:paraId="7018B5B8" w14:textId="076D26D9" w:rsidR="00060FCF" w:rsidRPr="00764E28" w:rsidRDefault="00060FCF" w:rsidP="00764E28">
      <w:pPr>
        <w:pStyle w:val="Corpsdetexte"/>
        <w:rPr>
          <w:b w:val="0"/>
          <w:bCs w:val="0"/>
        </w:rPr>
      </w:pPr>
    </w:p>
    <w:p w14:paraId="7018B5B9" w14:textId="77777777" w:rsidR="00060FCF" w:rsidRPr="00764E28" w:rsidRDefault="00060FCF" w:rsidP="00764E28">
      <w:pPr>
        <w:pStyle w:val="Corpsdetexte"/>
        <w:jc w:val="center"/>
        <w:rPr>
          <w:rFonts w:ascii="Arial" w:hAnsi="Arial" w:cs="Arial"/>
          <w:i/>
          <w:sz w:val="32"/>
          <w:szCs w:val="32"/>
        </w:rPr>
      </w:pPr>
    </w:p>
    <w:p w14:paraId="7018B5BA" w14:textId="77777777" w:rsidR="00B145AE" w:rsidRPr="00764B88" w:rsidRDefault="00CB592B" w:rsidP="00764E28">
      <w:pPr>
        <w:pStyle w:val="Corpsdetexte"/>
        <w:jc w:val="center"/>
        <w:rPr>
          <w:rFonts w:ascii="Arial" w:hAnsi="Arial" w:cs="Arial"/>
          <w:sz w:val="32"/>
          <w:szCs w:val="32"/>
        </w:rPr>
      </w:pPr>
      <w:r w:rsidRPr="00764B88">
        <w:rPr>
          <w:rFonts w:ascii="Arial" w:hAnsi="Arial" w:cs="Arial"/>
          <w:sz w:val="32"/>
          <w:szCs w:val="32"/>
        </w:rPr>
        <w:t xml:space="preserve"> </w:t>
      </w:r>
      <w:r w:rsidR="009B04F1" w:rsidRPr="00764B88">
        <w:rPr>
          <w:rFonts w:ascii="Arial" w:hAnsi="Arial" w:cs="Arial"/>
          <w:sz w:val="32"/>
          <w:szCs w:val="32"/>
        </w:rPr>
        <w:t xml:space="preserve">MARCHE A PROCEDURE ADAPTEE PASSE EN APPLICATION DE </w:t>
      </w:r>
      <w:r w:rsidR="009B04F1" w:rsidRPr="00760488">
        <w:rPr>
          <w:rFonts w:ascii="Arial" w:hAnsi="Arial" w:cs="Arial"/>
          <w:sz w:val="32"/>
          <w:szCs w:val="32"/>
        </w:rPr>
        <w:t xml:space="preserve">L’ARTICLE </w:t>
      </w:r>
      <w:r w:rsidR="001236B7" w:rsidRPr="00760488">
        <w:rPr>
          <w:rFonts w:ascii="Arial" w:hAnsi="Arial" w:cs="Arial"/>
          <w:sz w:val="32"/>
          <w:szCs w:val="32"/>
        </w:rPr>
        <w:t>R.2123-1</w:t>
      </w:r>
      <w:r w:rsidR="001236B7">
        <w:rPr>
          <w:rFonts w:ascii="Arial" w:hAnsi="Arial" w:cs="Arial"/>
          <w:sz w:val="32"/>
          <w:szCs w:val="32"/>
        </w:rPr>
        <w:t xml:space="preserve"> DU CODE DE</w:t>
      </w:r>
      <w:r w:rsidR="00D65E2E">
        <w:rPr>
          <w:rFonts w:ascii="Arial" w:hAnsi="Arial" w:cs="Arial"/>
          <w:sz w:val="32"/>
          <w:szCs w:val="32"/>
        </w:rPr>
        <w:t xml:space="preserve"> LA COMMANDE</w:t>
      </w:r>
      <w:r w:rsidR="009B04F1" w:rsidRPr="00764B88">
        <w:rPr>
          <w:rFonts w:ascii="Arial" w:hAnsi="Arial" w:cs="Arial"/>
          <w:sz w:val="32"/>
          <w:szCs w:val="32"/>
        </w:rPr>
        <w:t xml:space="preserve"> PUBLI</w:t>
      </w:r>
      <w:r w:rsidR="00D65E2E">
        <w:rPr>
          <w:rFonts w:ascii="Arial" w:hAnsi="Arial" w:cs="Arial"/>
          <w:sz w:val="32"/>
          <w:szCs w:val="32"/>
        </w:rPr>
        <w:t>QUE</w:t>
      </w:r>
    </w:p>
    <w:p w14:paraId="7018B5BB" w14:textId="77777777" w:rsidR="00B145AE" w:rsidRPr="002E3F90" w:rsidRDefault="00B145AE">
      <w:pPr>
        <w:pStyle w:val="Corpsdetexte"/>
        <w:rPr>
          <w:rFonts w:ascii="Arial" w:hAnsi="Arial" w:cs="Arial"/>
        </w:rPr>
      </w:pPr>
    </w:p>
    <w:p w14:paraId="7018B5BC" w14:textId="77777777" w:rsidR="00056C0A" w:rsidRDefault="00056C0A" w:rsidP="00056C0A">
      <w:pPr>
        <w:rPr>
          <w:rFonts w:ascii="Arial" w:hAnsi="Arial" w:cs="Arial"/>
          <w:b/>
          <w:bCs/>
        </w:rPr>
      </w:pPr>
    </w:p>
    <w:p w14:paraId="7018B5BD" w14:textId="77777777" w:rsidR="00056C0A" w:rsidRPr="00056C0A" w:rsidRDefault="00056C0A" w:rsidP="00056C0A">
      <w:pPr>
        <w:rPr>
          <w:rFonts w:ascii="Arial" w:hAnsi="Arial" w:cs="Arial"/>
          <w:b/>
          <w:bCs/>
        </w:rPr>
      </w:pPr>
      <w:r w:rsidRPr="00056C0A">
        <w:rPr>
          <w:rFonts w:ascii="Arial" w:hAnsi="Arial" w:cs="Arial"/>
          <w:b/>
          <w:bCs/>
        </w:rPr>
        <w:t>LES PLIS SERONT DEPO</w:t>
      </w:r>
      <w:r w:rsidR="00FE566A">
        <w:rPr>
          <w:rFonts w:ascii="Arial" w:hAnsi="Arial" w:cs="Arial"/>
          <w:b/>
          <w:bCs/>
        </w:rPr>
        <w:t xml:space="preserve">SES  </w:t>
      </w:r>
      <w:r w:rsidRPr="00056C0A">
        <w:rPr>
          <w:rFonts w:ascii="Arial" w:hAnsi="Arial" w:cs="Arial"/>
          <w:b/>
          <w:bCs/>
        </w:rPr>
        <w:t>EXCLUSIVEMENT PAR VOIE DEMATERIALISEE</w:t>
      </w:r>
      <w:r w:rsidR="00FE566A">
        <w:rPr>
          <w:rFonts w:ascii="Arial" w:hAnsi="Arial" w:cs="Arial"/>
          <w:b/>
          <w:bCs/>
        </w:rPr>
        <w:t xml:space="preserve"> via le profil acheteur du pouvoir adjudicateur.</w:t>
      </w:r>
    </w:p>
    <w:p w14:paraId="7018B5BE" w14:textId="77777777" w:rsidR="00056C0A" w:rsidRPr="00056C0A" w:rsidRDefault="00056C0A" w:rsidP="00056C0A">
      <w:pPr>
        <w:rPr>
          <w:rFonts w:ascii="Arial" w:hAnsi="Arial" w:cs="Arial"/>
          <w:b/>
          <w:bCs/>
        </w:rPr>
      </w:pPr>
      <w:r w:rsidRPr="00056C0A">
        <w:rPr>
          <w:rFonts w:ascii="Arial" w:hAnsi="Arial" w:cs="Arial"/>
          <w:b/>
          <w:bCs/>
        </w:rPr>
        <w:t>Les plis</w:t>
      </w:r>
      <w:r w:rsidR="00FE566A">
        <w:rPr>
          <w:rFonts w:ascii="Arial" w:hAnsi="Arial" w:cs="Arial"/>
          <w:b/>
          <w:bCs/>
        </w:rPr>
        <w:t xml:space="preserve"> adressés</w:t>
      </w:r>
      <w:r w:rsidRPr="00056C0A">
        <w:rPr>
          <w:rFonts w:ascii="Arial" w:hAnsi="Arial" w:cs="Arial"/>
          <w:b/>
          <w:bCs/>
        </w:rPr>
        <w:t xml:space="preserve"> sous format papier </w:t>
      </w:r>
      <w:r w:rsidR="00FE566A">
        <w:rPr>
          <w:rFonts w:ascii="Arial" w:hAnsi="Arial" w:cs="Arial"/>
          <w:b/>
          <w:bCs/>
        </w:rPr>
        <w:t>(</w:t>
      </w:r>
      <w:r w:rsidRPr="00056C0A">
        <w:rPr>
          <w:rFonts w:ascii="Arial" w:hAnsi="Arial" w:cs="Arial"/>
          <w:b/>
          <w:bCs/>
        </w:rPr>
        <w:t xml:space="preserve">envoyés par voie postale </w:t>
      </w:r>
      <w:r w:rsidR="00FE566A" w:rsidRPr="00056C0A">
        <w:rPr>
          <w:rFonts w:ascii="Arial" w:hAnsi="Arial" w:cs="Arial"/>
          <w:b/>
          <w:bCs/>
        </w:rPr>
        <w:t>ou déposés dans les services de la collectivité</w:t>
      </w:r>
      <w:r w:rsidR="00FE566A">
        <w:rPr>
          <w:rFonts w:ascii="Arial" w:hAnsi="Arial" w:cs="Arial"/>
          <w:b/>
          <w:bCs/>
        </w:rPr>
        <w:t>)</w:t>
      </w:r>
      <w:r w:rsidR="00FE566A" w:rsidRPr="00056C0A">
        <w:rPr>
          <w:rFonts w:ascii="Arial" w:hAnsi="Arial" w:cs="Arial"/>
          <w:b/>
          <w:bCs/>
        </w:rPr>
        <w:t xml:space="preserve"> </w:t>
      </w:r>
      <w:r w:rsidRPr="00056C0A">
        <w:rPr>
          <w:rFonts w:ascii="Arial" w:hAnsi="Arial" w:cs="Arial"/>
          <w:b/>
          <w:bCs/>
        </w:rPr>
        <w:t>ou par mail</w:t>
      </w:r>
      <w:r w:rsidR="00FE566A">
        <w:rPr>
          <w:rFonts w:ascii="Arial" w:hAnsi="Arial" w:cs="Arial"/>
          <w:b/>
          <w:bCs/>
        </w:rPr>
        <w:t xml:space="preserve"> ou tout autre support autre que le profil acheteur</w:t>
      </w:r>
      <w:r w:rsidRPr="00056C0A">
        <w:rPr>
          <w:rFonts w:ascii="Arial" w:hAnsi="Arial" w:cs="Arial"/>
          <w:b/>
          <w:bCs/>
        </w:rPr>
        <w:t xml:space="preserve"> ne seront ni ouverts ni analysés</w:t>
      </w:r>
      <w:r w:rsidR="00FE566A">
        <w:rPr>
          <w:rFonts w:ascii="Arial" w:hAnsi="Arial" w:cs="Arial"/>
          <w:b/>
          <w:bCs/>
        </w:rPr>
        <w:t>.</w:t>
      </w:r>
    </w:p>
    <w:p w14:paraId="7018B5BF" w14:textId="77777777" w:rsidR="00056C0A" w:rsidRPr="00056C0A" w:rsidRDefault="00056C0A" w:rsidP="00056C0A">
      <w:pPr>
        <w:rPr>
          <w:rFonts w:ascii="Arial" w:hAnsi="Arial" w:cs="Arial"/>
          <w:b/>
          <w:bCs/>
        </w:rPr>
      </w:pPr>
      <w:r w:rsidRPr="00056C0A">
        <w:rPr>
          <w:rFonts w:ascii="Arial" w:hAnsi="Arial" w:cs="Arial"/>
          <w:b/>
          <w:bCs/>
        </w:rPr>
        <w:t>LA SIGNATURE ELECTRONIQUE EST FACULTATIVE POUR CE MARCHE</w:t>
      </w:r>
    </w:p>
    <w:p w14:paraId="7018B5C0" w14:textId="77777777" w:rsidR="00056C0A" w:rsidRPr="00056C0A" w:rsidRDefault="00056C0A" w:rsidP="00056C0A">
      <w:pPr>
        <w:rPr>
          <w:rFonts w:ascii="Arial" w:hAnsi="Arial" w:cs="Arial"/>
          <w:b/>
          <w:bCs/>
        </w:rPr>
      </w:pPr>
    </w:p>
    <w:p w14:paraId="7018B5C1" w14:textId="77777777" w:rsidR="001030F1" w:rsidRPr="00DA6C0F" w:rsidRDefault="001030F1" w:rsidP="001030F1">
      <w:pPr>
        <w:jc w:val="both"/>
        <w:rPr>
          <w:rFonts w:ascii="Arial" w:hAnsi="Arial" w:cs="Arial"/>
          <w:b/>
          <w:sz w:val="22"/>
        </w:rPr>
      </w:pPr>
      <w:r w:rsidRPr="00DA6C0F">
        <w:rPr>
          <w:rFonts w:ascii="Arial" w:hAnsi="Arial" w:cs="Arial"/>
          <w:b/>
          <w:sz w:val="22"/>
          <w:u w:val="single"/>
        </w:rPr>
        <w:t>Conditions de remise des candidatures et des offres</w:t>
      </w:r>
    </w:p>
    <w:p w14:paraId="7018B5C2" w14:textId="77777777" w:rsidR="001030F1" w:rsidRPr="00DA6C0F" w:rsidRDefault="001030F1" w:rsidP="001030F1">
      <w:pPr>
        <w:jc w:val="both"/>
        <w:rPr>
          <w:rFonts w:ascii="Arial" w:hAnsi="Arial" w:cs="Arial"/>
          <w:sz w:val="12"/>
          <w:szCs w:val="10"/>
          <w:u w:val="single"/>
        </w:rPr>
      </w:pPr>
    </w:p>
    <w:p w14:paraId="7018B5E1" w14:textId="77777777" w:rsidR="001030F1" w:rsidRPr="00DA6C0F" w:rsidRDefault="001030F1" w:rsidP="001030F1">
      <w:pPr>
        <w:jc w:val="both"/>
        <w:rPr>
          <w:rFonts w:ascii="Arial" w:hAnsi="Arial" w:cs="Arial"/>
          <w:sz w:val="12"/>
          <w:szCs w:val="12"/>
        </w:rPr>
      </w:pPr>
    </w:p>
    <w:p w14:paraId="7018B5E2" w14:textId="77777777" w:rsidR="001030F1" w:rsidRPr="00DA6C0F" w:rsidRDefault="001030F1" w:rsidP="001030F1">
      <w:pPr>
        <w:jc w:val="both"/>
        <w:rPr>
          <w:rFonts w:ascii="Arial" w:hAnsi="Arial" w:cs="Arial"/>
          <w:iCs/>
          <w:sz w:val="4"/>
          <w:szCs w:val="4"/>
        </w:rPr>
      </w:pPr>
    </w:p>
    <w:p w14:paraId="7018B5E3" w14:textId="77777777" w:rsidR="001030F1" w:rsidRPr="00DA6C0F" w:rsidRDefault="001030F1" w:rsidP="001030F1">
      <w:pPr>
        <w:jc w:val="both"/>
        <w:rPr>
          <w:rFonts w:ascii="Arial" w:hAnsi="Arial" w:cs="Arial"/>
          <w:b/>
          <w:sz w:val="22"/>
        </w:rPr>
      </w:pPr>
      <w:r w:rsidRPr="00DA6C0F">
        <w:rPr>
          <w:rFonts w:ascii="Arial" w:hAnsi="Arial" w:cs="Arial"/>
          <w:b/>
          <w:sz w:val="22"/>
        </w:rPr>
        <w:t>Structure de l’enveloppe électronique et fichiers à insérer</w:t>
      </w:r>
    </w:p>
    <w:p w14:paraId="7018B5E4" w14:textId="77777777" w:rsidR="001030F1" w:rsidRPr="00DA6C0F" w:rsidRDefault="001030F1" w:rsidP="001030F1">
      <w:pPr>
        <w:rPr>
          <w:rFonts w:ascii="Arial" w:hAnsi="Arial" w:cs="Arial"/>
          <w:sz w:val="22"/>
        </w:rPr>
      </w:pPr>
      <w:r w:rsidRPr="00DA6C0F">
        <w:rPr>
          <w:rFonts w:ascii="Arial" w:hAnsi="Arial" w:cs="Arial"/>
          <w:sz w:val="22"/>
        </w:rPr>
        <w:t xml:space="preserve">Il est conseillé de numéroter les fichiers par ordre logique de présentation et en utilisant systématiquement deux </w:t>
      </w:r>
      <w:proofErr w:type="gramStart"/>
      <w:r w:rsidRPr="00DA6C0F">
        <w:rPr>
          <w:rFonts w:ascii="Arial" w:hAnsi="Arial" w:cs="Arial"/>
          <w:sz w:val="22"/>
        </w:rPr>
        <w:t>chiffres</w:t>
      </w:r>
      <w:proofErr w:type="gramEnd"/>
      <w:r w:rsidRPr="00DA6C0F">
        <w:rPr>
          <w:rFonts w:ascii="Arial" w:hAnsi="Arial" w:cs="Arial"/>
          <w:sz w:val="22"/>
        </w:rPr>
        <w:br/>
        <w:t>(ex. : 01-Document Unique, 02-DPGF, 03-Mémoire-Technique …).</w:t>
      </w:r>
    </w:p>
    <w:p w14:paraId="7018B5E5" w14:textId="77777777" w:rsidR="001030F1" w:rsidRPr="00DA6C0F" w:rsidRDefault="001030F1" w:rsidP="001030F1">
      <w:pPr>
        <w:jc w:val="both"/>
        <w:rPr>
          <w:rFonts w:ascii="Arial" w:hAnsi="Arial" w:cs="Arial"/>
          <w:sz w:val="22"/>
        </w:rPr>
      </w:pPr>
      <w:r w:rsidRPr="00DA6C0F">
        <w:rPr>
          <w:rFonts w:ascii="Arial" w:hAnsi="Arial" w:cs="Arial"/>
          <w:sz w:val="22"/>
        </w:rPr>
        <w:t>Les fichiers sont à insérer dans la structure de dossiers telle que présentée au moment du dépôt.</w:t>
      </w:r>
    </w:p>
    <w:p w14:paraId="7018B5E6" w14:textId="77777777" w:rsidR="001030F1" w:rsidRPr="00DA6C0F" w:rsidRDefault="001030F1" w:rsidP="001030F1">
      <w:pPr>
        <w:jc w:val="both"/>
        <w:rPr>
          <w:rFonts w:ascii="Arial" w:hAnsi="Arial" w:cs="Arial"/>
          <w:b/>
          <w:bCs/>
          <w:iCs/>
          <w:sz w:val="22"/>
          <w:szCs w:val="22"/>
        </w:rPr>
      </w:pPr>
    </w:p>
    <w:p w14:paraId="7018B5E7" w14:textId="77777777" w:rsidR="001030F1" w:rsidRPr="00DA6C0F" w:rsidRDefault="001030F1" w:rsidP="001030F1">
      <w:pPr>
        <w:jc w:val="both"/>
        <w:rPr>
          <w:rFonts w:ascii="Arial" w:hAnsi="Arial" w:cs="Arial"/>
          <w:sz w:val="22"/>
        </w:rPr>
      </w:pPr>
      <w:r w:rsidRPr="00DA6C0F">
        <w:rPr>
          <w:rFonts w:ascii="Arial" w:hAnsi="Arial" w:cs="Arial"/>
          <w:b/>
          <w:bCs/>
          <w:iCs/>
          <w:sz w:val="22"/>
          <w:szCs w:val="22"/>
        </w:rPr>
        <w:t>Assistance :</w:t>
      </w:r>
    </w:p>
    <w:p w14:paraId="7018B5E8" w14:textId="77777777" w:rsidR="001030F1" w:rsidRPr="00DA6C0F" w:rsidRDefault="001030F1" w:rsidP="001030F1">
      <w:pPr>
        <w:jc w:val="both"/>
        <w:rPr>
          <w:rFonts w:ascii="Arial" w:hAnsi="Arial" w:cs="Arial"/>
          <w:sz w:val="22"/>
        </w:rPr>
      </w:pPr>
      <w:r w:rsidRPr="00DA6C0F">
        <w:rPr>
          <w:rFonts w:ascii="Arial" w:hAnsi="Arial" w:cs="Arial"/>
          <w:sz w:val="22"/>
          <w:szCs w:val="22"/>
        </w:rPr>
        <w:t xml:space="preserve">Pour toute question ou problème relative au dépôt électronique du pli, les candidats devront contacter en priorité l’assistance de la plateforme de dématérialisation </w:t>
      </w:r>
      <w:hyperlink r:id="rId12" w:history="1">
        <w:r w:rsidRPr="00DA6C0F">
          <w:rPr>
            <w:rStyle w:val="Lienhypertexte"/>
            <w:rFonts w:ascii="Arial" w:hAnsi="Arial" w:cs="Arial"/>
            <w:sz w:val="22"/>
            <w:szCs w:val="22"/>
          </w:rPr>
          <w:t>https://www.marches-securises.fr</w:t>
        </w:r>
      </w:hyperlink>
      <w:r w:rsidRPr="00DA6C0F">
        <w:rPr>
          <w:rFonts w:ascii="Arial" w:hAnsi="Arial" w:cs="Arial"/>
          <w:sz w:val="22"/>
          <w:szCs w:val="22"/>
        </w:rPr>
        <w:t xml:space="preserve"> au numéro suivant : </w:t>
      </w:r>
      <w:r w:rsidRPr="00DA6C0F">
        <w:rPr>
          <w:rFonts w:ascii="Arial" w:hAnsi="Arial" w:cs="Arial"/>
          <w:b/>
          <w:bCs/>
          <w:sz w:val="22"/>
          <w:szCs w:val="22"/>
        </w:rPr>
        <w:t xml:space="preserve">04 92 90 93 27. </w:t>
      </w:r>
      <w:r w:rsidRPr="00DA6C0F">
        <w:rPr>
          <w:rFonts w:ascii="Arial" w:hAnsi="Arial" w:cs="Arial"/>
          <w:sz w:val="22"/>
          <w:szCs w:val="22"/>
        </w:rPr>
        <w:t xml:space="preserve">Vous pouvez également contacter la Direction Commande Publique, Service des appels d’offres au numéro suivant : </w:t>
      </w:r>
      <w:r w:rsidRPr="00DA6C0F">
        <w:rPr>
          <w:rFonts w:ascii="Arial" w:hAnsi="Arial" w:cs="Arial"/>
          <w:b/>
          <w:bCs/>
          <w:sz w:val="22"/>
          <w:szCs w:val="22"/>
        </w:rPr>
        <w:t>04 34 03 57 00.</w:t>
      </w:r>
    </w:p>
    <w:p w14:paraId="7018B5E9" w14:textId="77777777" w:rsidR="001030F1" w:rsidRPr="00DA6C0F" w:rsidRDefault="001030F1" w:rsidP="001030F1">
      <w:pPr>
        <w:tabs>
          <w:tab w:val="right" w:pos="4395"/>
          <w:tab w:val="center" w:pos="4536"/>
          <w:tab w:val="left" w:pos="4678"/>
        </w:tabs>
        <w:jc w:val="center"/>
        <w:rPr>
          <w:rFonts w:ascii="Arial" w:hAnsi="Arial" w:cs="Arial"/>
          <w:b/>
          <w:sz w:val="22"/>
          <w:szCs w:val="22"/>
        </w:rPr>
      </w:pPr>
    </w:p>
    <w:p w14:paraId="7018B5EA" w14:textId="77777777" w:rsidR="001030F1" w:rsidRPr="00DA6C0F" w:rsidRDefault="001030F1" w:rsidP="001030F1">
      <w:pPr>
        <w:tabs>
          <w:tab w:val="right" w:pos="4395"/>
          <w:tab w:val="center" w:pos="4536"/>
          <w:tab w:val="left" w:pos="4678"/>
        </w:tabs>
        <w:jc w:val="center"/>
        <w:rPr>
          <w:rFonts w:ascii="Arial" w:hAnsi="Arial" w:cs="Arial"/>
          <w:b/>
          <w:sz w:val="22"/>
          <w:szCs w:val="22"/>
        </w:rPr>
      </w:pPr>
    </w:p>
    <w:tbl>
      <w:tblPr>
        <w:tblW w:w="0" w:type="auto"/>
        <w:jc w:val="center"/>
        <w:tblLook w:val="04A0" w:firstRow="1" w:lastRow="0" w:firstColumn="1" w:lastColumn="0" w:noHBand="0" w:noVBand="1"/>
      </w:tblPr>
      <w:tblGrid>
        <w:gridCol w:w="1668"/>
        <w:gridCol w:w="1175"/>
        <w:gridCol w:w="2869"/>
        <w:gridCol w:w="532"/>
        <w:gridCol w:w="2828"/>
      </w:tblGrid>
      <w:tr w:rsidR="001030F1" w:rsidRPr="00DA6C0F" w14:paraId="7018B5F0" w14:textId="77777777" w:rsidTr="5F229278">
        <w:trPr>
          <w:jc w:val="center"/>
        </w:trPr>
        <w:tc>
          <w:tcPr>
            <w:tcW w:w="1710" w:type="dxa"/>
            <w:vAlign w:val="center"/>
            <w:hideMark/>
          </w:tcPr>
          <w:p w14:paraId="7018B5EB" w14:textId="77777777" w:rsidR="001030F1" w:rsidRPr="00DA6C0F" w:rsidRDefault="001030F1" w:rsidP="00D61885">
            <w:pPr>
              <w:spacing w:after="200"/>
              <w:rPr>
                <w:rFonts w:ascii="Arial" w:hAnsi="Arial" w:cs="Arial"/>
                <w:b/>
                <w:sz w:val="22"/>
              </w:rPr>
            </w:pPr>
            <w:r w:rsidRPr="00DA6C0F">
              <w:rPr>
                <w:rFonts w:ascii="Arial" w:hAnsi="Arial" w:cs="Arial"/>
                <w:b/>
                <w:sz w:val="22"/>
              </w:rPr>
              <w:t>Vous ne disposez pas d’un numéro SIRET</w:t>
            </w:r>
          </w:p>
        </w:tc>
        <w:tc>
          <w:tcPr>
            <w:tcW w:w="1234" w:type="dxa"/>
            <w:vAlign w:val="center"/>
            <w:hideMark/>
          </w:tcPr>
          <w:p w14:paraId="7018B5EC" w14:textId="77777777" w:rsidR="001030F1" w:rsidRPr="00DA6C0F" w:rsidRDefault="001030F1" w:rsidP="00D61885">
            <w:pPr>
              <w:spacing w:after="200"/>
              <w:jc w:val="center"/>
              <w:rPr>
                <w:rFonts w:ascii="Arial" w:hAnsi="Arial" w:cs="Arial"/>
                <w:sz w:val="22"/>
              </w:rPr>
            </w:pPr>
            <w:r w:rsidRPr="00DA6C0F">
              <w:rPr>
                <w:rFonts w:ascii="Wingdings" w:eastAsia="Wingdings" w:hAnsi="Wingdings" w:cs="Wingdings"/>
                <w:sz w:val="22"/>
              </w:rPr>
              <w:t></w:t>
            </w:r>
          </w:p>
        </w:tc>
        <w:tc>
          <w:tcPr>
            <w:tcW w:w="2967" w:type="dxa"/>
            <w:vAlign w:val="center"/>
            <w:hideMark/>
          </w:tcPr>
          <w:p w14:paraId="7018B5ED" w14:textId="77777777" w:rsidR="001030F1" w:rsidRPr="00DA6C0F" w:rsidRDefault="001030F1" w:rsidP="00D61885">
            <w:pPr>
              <w:spacing w:after="200"/>
              <w:jc w:val="center"/>
              <w:rPr>
                <w:rFonts w:ascii="Arial" w:hAnsi="Arial" w:cs="Arial"/>
                <w:sz w:val="22"/>
              </w:rPr>
            </w:pPr>
            <w:r w:rsidRPr="00DA6C0F">
              <w:rPr>
                <w:rFonts w:ascii="Arial" w:hAnsi="Arial" w:cs="Arial"/>
                <w:sz w:val="22"/>
              </w:rPr>
              <w:t>vous pouvez néanmoins soumissionner en cliquant, au moment du dépôt sur le bouton</w:t>
            </w:r>
          </w:p>
        </w:tc>
        <w:tc>
          <w:tcPr>
            <w:tcW w:w="540" w:type="dxa"/>
            <w:vAlign w:val="center"/>
            <w:hideMark/>
          </w:tcPr>
          <w:p w14:paraId="7018B5EE" w14:textId="77777777" w:rsidR="001030F1" w:rsidRPr="00DA6C0F" w:rsidRDefault="001030F1" w:rsidP="00D61885">
            <w:pPr>
              <w:spacing w:after="200"/>
              <w:jc w:val="both"/>
              <w:rPr>
                <w:rFonts w:ascii="Arial" w:hAnsi="Arial" w:cs="Arial"/>
                <w:sz w:val="22"/>
              </w:rPr>
            </w:pPr>
            <w:r w:rsidRPr="00DA6C0F">
              <w:rPr>
                <w:rFonts w:ascii="Wingdings" w:eastAsia="Wingdings" w:hAnsi="Wingdings" w:cs="Wingdings"/>
                <w:sz w:val="22"/>
              </w:rPr>
              <w:t></w:t>
            </w:r>
          </w:p>
        </w:tc>
        <w:tc>
          <w:tcPr>
            <w:tcW w:w="2836" w:type="dxa"/>
            <w:vAlign w:val="center"/>
            <w:hideMark/>
          </w:tcPr>
          <w:p w14:paraId="7018B5EF" w14:textId="77777777" w:rsidR="001030F1" w:rsidRPr="00DA6C0F" w:rsidRDefault="00AE4684" w:rsidP="00D61885">
            <w:pPr>
              <w:spacing w:after="200"/>
              <w:jc w:val="both"/>
              <w:rPr>
                <w:rFonts w:ascii="Arial" w:hAnsi="Arial" w:cs="Arial"/>
                <w:sz w:val="22"/>
              </w:rPr>
            </w:pPr>
            <w:r>
              <w:rPr>
                <w:noProof/>
              </w:rPr>
              <w:drawing>
                <wp:inline distT="0" distB="0" distL="0" distR="0" wp14:anchorId="7018B83F" wp14:editId="36D52FAB">
                  <wp:extent cx="1590675" cy="247650"/>
                  <wp:effectExtent l="0" t="0" r="0" b="0"/>
                  <wp:docPr id="6" name="Image 8" descr="Description : Candidature-class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3">
                            <a:extLst>
                              <a:ext uri="{28A0092B-C50C-407E-A947-70E740481C1C}">
                                <a14:useLocalDpi xmlns:a14="http://schemas.microsoft.com/office/drawing/2010/main" val="0"/>
                              </a:ext>
                            </a:extLst>
                          </a:blip>
                          <a:stretch>
                            <a:fillRect/>
                          </a:stretch>
                        </pic:blipFill>
                        <pic:spPr>
                          <a:xfrm>
                            <a:off x="0" y="0"/>
                            <a:ext cx="1590675" cy="247650"/>
                          </a:xfrm>
                          <a:prstGeom prst="rect">
                            <a:avLst/>
                          </a:prstGeom>
                        </pic:spPr>
                      </pic:pic>
                    </a:graphicData>
                  </a:graphic>
                </wp:inline>
              </w:drawing>
            </w:r>
          </w:p>
        </w:tc>
      </w:tr>
    </w:tbl>
    <w:p w14:paraId="7018B5F1" w14:textId="77777777" w:rsidR="00056C0A" w:rsidRPr="00056C0A" w:rsidRDefault="00056C0A" w:rsidP="00056C0A">
      <w:pPr>
        <w:rPr>
          <w:rFonts w:ascii="Arial" w:hAnsi="Arial" w:cs="Arial"/>
          <w:b/>
          <w:bCs/>
        </w:rPr>
      </w:pPr>
    </w:p>
    <w:p w14:paraId="7018B5F2" w14:textId="77777777" w:rsidR="00060FCF" w:rsidRDefault="00056C0A">
      <w:pPr>
        <w:rPr>
          <w:rFonts w:ascii="Arial" w:hAnsi="Arial" w:cs="Arial"/>
          <w:b/>
          <w:bCs/>
        </w:rPr>
      </w:pPr>
      <w:r w:rsidRPr="00056C0A">
        <w:rPr>
          <w:rFonts w:ascii="Arial" w:hAnsi="Arial" w:cs="Arial"/>
          <w:b/>
          <w:bCs/>
          <w:u w:val="single"/>
        </w:rPr>
        <w:br w:type="page"/>
      </w:r>
    </w:p>
    <w:p w14:paraId="7018B5F3" w14:textId="77777777" w:rsidR="00B145AE" w:rsidRPr="002E3F90" w:rsidRDefault="00B145AE">
      <w:pPr>
        <w:rPr>
          <w:rFonts w:ascii="Arial" w:hAnsi="Arial" w:cs="Arial"/>
          <w:b/>
          <w:bCs/>
        </w:rPr>
      </w:pPr>
      <w:r w:rsidRPr="002E3F90">
        <w:rPr>
          <w:rFonts w:ascii="Arial" w:hAnsi="Arial" w:cs="Arial"/>
          <w:b/>
          <w:bCs/>
        </w:rPr>
        <w:lastRenderedPageBreak/>
        <w:t>N° de marché :</w:t>
      </w:r>
    </w:p>
    <w:p w14:paraId="7018B5F4" w14:textId="77777777" w:rsidR="00B145AE" w:rsidRPr="002E3F90" w:rsidRDefault="00B145AE">
      <w:pPr>
        <w:rPr>
          <w:rFonts w:ascii="Arial" w:hAnsi="Arial" w:cs="Arial"/>
          <w:b/>
          <w:bCs/>
        </w:rPr>
      </w:pPr>
    </w:p>
    <w:p w14:paraId="7018B5F5" w14:textId="40F9028D" w:rsidR="002354A1" w:rsidRPr="00A567C1" w:rsidRDefault="00492342">
      <w:pPr>
        <w:rPr>
          <w:rFonts w:ascii="Arial" w:hAnsi="Arial" w:cs="Arial"/>
          <w:noProof/>
          <w:color w:val="000000" w:themeColor="text1"/>
        </w:rPr>
      </w:pPr>
      <w:r w:rsidRPr="00A567C1">
        <w:rPr>
          <w:rFonts w:ascii="Arial" w:hAnsi="Arial" w:cs="Arial"/>
          <w:noProof/>
          <w:color w:val="000000" w:themeColor="text1"/>
        </w:rPr>
        <w:t xml:space="preserve">Nomenclature interne : </w:t>
      </w:r>
      <w:r w:rsidR="00970B2B">
        <w:rPr>
          <w:rFonts w:ascii="Arial" w:hAnsi="Arial" w:cs="Arial"/>
          <w:noProof/>
          <w:color w:val="000000" w:themeColor="text1"/>
        </w:rPr>
        <w:t>N45F04</w:t>
      </w:r>
    </w:p>
    <w:p w14:paraId="7018B5F6" w14:textId="77777777" w:rsidR="00797958" w:rsidRPr="00A567C1" w:rsidRDefault="00797958">
      <w:pPr>
        <w:rPr>
          <w:rFonts w:ascii="Arial" w:hAnsi="Arial" w:cs="Arial"/>
          <w:noProof/>
          <w:color w:val="000000" w:themeColor="text1"/>
        </w:rPr>
      </w:pPr>
    </w:p>
    <w:p w14:paraId="7018B5F7" w14:textId="3B3CB4F1" w:rsidR="00797958" w:rsidRPr="00A567C1" w:rsidRDefault="00797958" w:rsidP="00797958">
      <w:pPr>
        <w:rPr>
          <w:rFonts w:ascii="Arial" w:hAnsi="Arial" w:cs="Arial"/>
          <w:i/>
          <w:noProof/>
          <w:color w:val="000000" w:themeColor="text1"/>
        </w:rPr>
      </w:pPr>
      <w:r w:rsidRPr="00A567C1">
        <w:rPr>
          <w:rFonts w:ascii="Arial" w:hAnsi="Arial" w:cs="Arial"/>
          <w:noProof/>
          <w:color w:val="000000" w:themeColor="text1"/>
        </w:rPr>
        <w:t xml:space="preserve">Code CPV : </w:t>
      </w:r>
      <w:r w:rsidR="00970B2B">
        <w:rPr>
          <w:rFonts w:ascii="Arial" w:hAnsi="Arial" w:cs="Arial"/>
          <w:i/>
          <w:noProof/>
          <w:color w:val="000000" w:themeColor="text1"/>
        </w:rPr>
        <w:t>22900000</w:t>
      </w:r>
    </w:p>
    <w:p w14:paraId="7018B5F8" w14:textId="77777777" w:rsidR="002354A1" w:rsidRPr="002E3F90" w:rsidRDefault="002354A1">
      <w:pPr>
        <w:rPr>
          <w:rFonts w:ascii="Arial" w:hAnsi="Arial" w:cs="Arial"/>
          <w:noProof/>
        </w:rPr>
      </w:pPr>
    </w:p>
    <w:p w14:paraId="7018B5F9" w14:textId="77777777" w:rsidR="00B145AE" w:rsidRPr="002E3F90" w:rsidRDefault="00B145AE">
      <w:pPr>
        <w:keepNext/>
        <w:jc w:val="both"/>
        <w:rPr>
          <w:rFonts w:ascii="Arial" w:hAnsi="Arial" w:cs="Arial"/>
          <w:i/>
        </w:rPr>
      </w:pPr>
      <w:r w:rsidRPr="002E3F90">
        <w:rPr>
          <w:rFonts w:ascii="Arial" w:hAnsi="Arial" w:cs="Arial"/>
          <w:b/>
          <w:i/>
          <w:u w:val="single"/>
        </w:rPr>
        <w:t>Personne habilitée à donner les renseignements</w:t>
      </w:r>
      <w:r w:rsidRPr="002E3F90">
        <w:rPr>
          <w:rFonts w:ascii="Arial" w:hAnsi="Arial" w:cs="Arial"/>
          <w:i/>
        </w:rPr>
        <w:t xml:space="preserve"> prévus </w:t>
      </w:r>
      <w:r w:rsidR="00EB0511">
        <w:rPr>
          <w:rFonts w:ascii="Arial" w:hAnsi="Arial" w:cs="Arial"/>
          <w:i/>
        </w:rPr>
        <w:t xml:space="preserve">aux </w:t>
      </w:r>
      <w:r w:rsidR="00255BA0">
        <w:rPr>
          <w:rFonts w:ascii="Arial" w:hAnsi="Arial" w:cs="Arial"/>
          <w:i/>
        </w:rPr>
        <w:t>articles R.2191-60 et R.2191-61 du Code de la Commande Publique :</w:t>
      </w:r>
    </w:p>
    <w:p w14:paraId="7018B5FA" w14:textId="77777777" w:rsidR="00B145AE" w:rsidRPr="002E3F90" w:rsidRDefault="00B145AE">
      <w:pPr>
        <w:keepNext/>
        <w:ind w:left="284"/>
        <w:rPr>
          <w:rFonts w:ascii="Arial" w:hAnsi="Arial" w:cs="Arial"/>
          <w:b/>
        </w:rPr>
      </w:pPr>
      <w:r w:rsidRPr="002E3F90">
        <w:rPr>
          <w:rFonts w:ascii="Arial" w:hAnsi="Arial" w:cs="Arial"/>
          <w:b/>
          <w:noProof/>
        </w:rPr>
        <w:t xml:space="preserve">Monsieur le Maire de </w:t>
      </w:r>
      <w:smartTag w:uri="urn:schemas-microsoft-com:office:smarttags" w:element="PersonName">
        <w:smartTagPr>
          <w:attr w:name="ProductID" w:val="la Ville"/>
        </w:smartTagPr>
        <w:r w:rsidRPr="002E3F90">
          <w:rPr>
            <w:rFonts w:ascii="Arial" w:hAnsi="Arial" w:cs="Arial"/>
            <w:b/>
            <w:noProof/>
          </w:rPr>
          <w:t>la Ville</w:t>
        </w:r>
      </w:smartTag>
      <w:r w:rsidRPr="002E3F90">
        <w:rPr>
          <w:rFonts w:ascii="Arial" w:hAnsi="Arial" w:cs="Arial"/>
          <w:b/>
          <w:noProof/>
        </w:rPr>
        <w:t xml:space="preserve"> de N</w:t>
      </w:r>
      <w:r w:rsidR="00A7567E">
        <w:rPr>
          <w:rFonts w:ascii="Arial" w:hAnsi="Arial" w:cs="Arial"/>
          <w:b/>
          <w:noProof/>
        </w:rPr>
        <w:t>îmes</w:t>
      </w:r>
    </w:p>
    <w:p w14:paraId="7018B5FB" w14:textId="77777777" w:rsidR="00B145AE" w:rsidRPr="002E3F90" w:rsidRDefault="00B145AE">
      <w:pPr>
        <w:ind w:left="851"/>
        <w:rPr>
          <w:rFonts w:ascii="Arial" w:hAnsi="Arial" w:cs="Arial"/>
        </w:rPr>
      </w:pPr>
    </w:p>
    <w:p w14:paraId="7018B5FC" w14:textId="77777777" w:rsidR="00B145AE" w:rsidRPr="002E3F90" w:rsidRDefault="00B145AE">
      <w:pPr>
        <w:keepNext/>
        <w:rPr>
          <w:rFonts w:ascii="Arial" w:hAnsi="Arial" w:cs="Arial"/>
          <w:b/>
          <w:i/>
          <w:u w:val="single"/>
        </w:rPr>
      </w:pPr>
      <w:r w:rsidRPr="002E3F90">
        <w:rPr>
          <w:rFonts w:ascii="Arial" w:hAnsi="Arial" w:cs="Arial"/>
          <w:b/>
          <w:i/>
          <w:u w:val="single"/>
        </w:rPr>
        <w:t>Ordonnateur :</w:t>
      </w:r>
    </w:p>
    <w:p w14:paraId="7018B5FD" w14:textId="77777777" w:rsidR="00B145AE" w:rsidRPr="002E3F90" w:rsidRDefault="00B145AE">
      <w:pPr>
        <w:keepNext/>
        <w:ind w:left="284"/>
        <w:rPr>
          <w:rFonts w:ascii="Arial" w:hAnsi="Arial" w:cs="Arial"/>
          <w:b/>
        </w:rPr>
      </w:pPr>
      <w:r w:rsidRPr="002E3F90">
        <w:rPr>
          <w:rFonts w:ascii="Arial" w:hAnsi="Arial" w:cs="Arial"/>
          <w:b/>
          <w:noProof/>
        </w:rPr>
        <w:t xml:space="preserve">Monsieur le Maire de </w:t>
      </w:r>
      <w:smartTag w:uri="urn:schemas-microsoft-com:office:smarttags" w:element="PersonName">
        <w:smartTagPr>
          <w:attr w:name="ProductID" w:val="la Ville"/>
        </w:smartTagPr>
        <w:r w:rsidRPr="002E3F90">
          <w:rPr>
            <w:rFonts w:ascii="Arial" w:hAnsi="Arial" w:cs="Arial"/>
            <w:b/>
            <w:noProof/>
          </w:rPr>
          <w:t>la Ville</w:t>
        </w:r>
      </w:smartTag>
      <w:r w:rsidRPr="002E3F90">
        <w:rPr>
          <w:rFonts w:ascii="Arial" w:hAnsi="Arial" w:cs="Arial"/>
          <w:b/>
          <w:noProof/>
        </w:rPr>
        <w:t xml:space="preserve"> de Nîmes</w:t>
      </w:r>
    </w:p>
    <w:p w14:paraId="7018B5FE" w14:textId="77777777" w:rsidR="00B145AE" w:rsidRPr="002E3F90" w:rsidRDefault="00B145AE">
      <w:pPr>
        <w:ind w:left="851"/>
        <w:rPr>
          <w:rFonts w:ascii="Arial" w:hAnsi="Arial" w:cs="Arial"/>
          <w:b/>
        </w:rPr>
      </w:pPr>
    </w:p>
    <w:p w14:paraId="7018B5FF" w14:textId="77777777" w:rsidR="00B145AE" w:rsidRPr="002E3F90" w:rsidRDefault="00B145AE">
      <w:pPr>
        <w:keepNext/>
        <w:rPr>
          <w:rFonts w:ascii="Arial" w:hAnsi="Arial" w:cs="Arial"/>
          <w:b/>
          <w:i/>
          <w:u w:val="single"/>
        </w:rPr>
      </w:pPr>
      <w:r w:rsidRPr="002E3F90">
        <w:rPr>
          <w:rFonts w:ascii="Arial" w:hAnsi="Arial" w:cs="Arial"/>
          <w:b/>
          <w:i/>
          <w:u w:val="single"/>
        </w:rPr>
        <w:t>Comptable public assignataire des paiements :</w:t>
      </w:r>
    </w:p>
    <w:p w14:paraId="7018B600" w14:textId="77777777" w:rsidR="00B145AE" w:rsidRPr="002E3F90" w:rsidRDefault="00B145AE">
      <w:pPr>
        <w:ind w:left="284"/>
        <w:rPr>
          <w:rFonts w:ascii="Arial" w:hAnsi="Arial" w:cs="Arial"/>
          <w:b/>
        </w:rPr>
      </w:pPr>
      <w:r w:rsidRPr="002E3F90">
        <w:rPr>
          <w:rFonts w:ascii="Arial" w:hAnsi="Arial" w:cs="Arial"/>
          <w:b/>
          <w:noProof/>
        </w:rPr>
        <w:t>Monsieur le Receveur Municipal</w:t>
      </w:r>
    </w:p>
    <w:p w14:paraId="7018B601" w14:textId="77777777" w:rsidR="00B145AE" w:rsidRPr="002E3F90" w:rsidRDefault="00B145AE">
      <w:pPr>
        <w:rPr>
          <w:rFonts w:ascii="Arial" w:hAnsi="Arial" w:cs="Arial"/>
          <w:b/>
          <w:bCs/>
        </w:rPr>
      </w:pPr>
    </w:p>
    <w:p w14:paraId="5586E25F" w14:textId="77777777" w:rsidR="00A567C1" w:rsidRDefault="00B145AE">
      <w:pPr>
        <w:rPr>
          <w:rFonts w:ascii="Arial" w:hAnsi="Arial" w:cs="Arial"/>
          <w:color w:val="000000" w:themeColor="text1"/>
          <w:sz w:val="28"/>
          <w:szCs w:val="28"/>
        </w:rPr>
      </w:pPr>
      <w:r w:rsidRPr="00A567C1">
        <w:rPr>
          <w:rFonts w:ascii="Arial" w:hAnsi="Arial" w:cs="Arial"/>
          <w:bCs/>
          <w:color w:val="000000" w:themeColor="text1"/>
          <w:sz w:val="28"/>
          <w:szCs w:val="28"/>
        </w:rPr>
        <w:t>Le présent marché a pour objet</w:t>
      </w:r>
      <w:r w:rsidRPr="00A567C1">
        <w:rPr>
          <w:rFonts w:ascii="Arial" w:hAnsi="Arial" w:cs="Arial"/>
          <w:color w:val="000000" w:themeColor="text1"/>
          <w:sz w:val="28"/>
          <w:szCs w:val="28"/>
        </w:rPr>
        <w:t> :</w:t>
      </w:r>
      <w:r w:rsidR="002D0076" w:rsidRPr="00A567C1">
        <w:rPr>
          <w:rFonts w:ascii="Arial" w:hAnsi="Arial" w:cs="Arial"/>
          <w:color w:val="000000" w:themeColor="text1"/>
          <w:sz w:val="28"/>
          <w:szCs w:val="28"/>
        </w:rPr>
        <w:t xml:space="preserve"> </w:t>
      </w:r>
    </w:p>
    <w:p w14:paraId="3B0254E4" w14:textId="77777777" w:rsidR="00A567C1" w:rsidRDefault="00A567C1">
      <w:pPr>
        <w:rPr>
          <w:rFonts w:ascii="Arial" w:hAnsi="Arial" w:cs="Arial"/>
          <w:color w:val="000000" w:themeColor="text1"/>
          <w:sz w:val="28"/>
          <w:szCs w:val="28"/>
        </w:rPr>
      </w:pPr>
    </w:p>
    <w:p w14:paraId="7018B602" w14:textId="3A4A0B6A" w:rsidR="00B145AE" w:rsidRPr="00730B22" w:rsidRDefault="00970B2B" w:rsidP="00A567C1">
      <w:pPr>
        <w:jc w:val="center"/>
        <w:rPr>
          <w:rFonts w:ascii="Arial" w:hAnsi="Arial" w:cs="Arial"/>
          <w:color w:val="33CCCC"/>
          <w:sz w:val="40"/>
          <w:szCs w:val="28"/>
        </w:rPr>
      </w:pPr>
      <w:r w:rsidRPr="00730B22">
        <w:rPr>
          <w:rFonts w:ascii="Arial" w:hAnsi="Arial" w:cs="Arial"/>
          <w:b/>
          <w:color w:val="000000" w:themeColor="text1"/>
          <w:sz w:val="40"/>
          <w:szCs w:val="28"/>
        </w:rPr>
        <w:t>Fournitures de livrets de famille et accessoires</w:t>
      </w:r>
    </w:p>
    <w:p w14:paraId="7018B611" w14:textId="77777777" w:rsidR="004E0CB4" w:rsidRDefault="004E0CB4" w:rsidP="00E2126A">
      <w:pPr>
        <w:rPr>
          <w:rFonts w:ascii="Arial" w:hAnsi="Arial" w:cs="Arial"/>
        </w:rPr>
      </w:pPr>
    </w:p>
    <w:p w14:paraId="7018B612" w14:textId="77777777" w:rsidR="00AB6752" w:rsidRDefault="004E0CB4" w:rsidP="00E2126A">
      <w:pPr>
        <w:rPr>
          <w:rFonts w:ascii="Arial" w:hAnsi="Arial" w:cs="Arial"/>
        </w:rPr>
      </w:pPr>
      <w:r w:rsidRPr="00A567C1">
        <w:rPr>
          <w:rFonts w:ascii="Arial" w:hAnsi="Arial" w:cs="Arial"/>
        </w:rPr>
        <w:t>Le marché est un accord-cadre à bons de commande</w:t>
      </w:r>
      <w:r>
        <w:rPr>
          <w:rFonts w:ascii="Arial" w:hAnsi="Arial" w:cs="Arial"/>
        </w:rPr>
        <w:t xml:space="preserve"> avec un montant</w:t>
      </w:r>
      <w:r w:rsidR="00AB6752">
        <w:rPr>
          <w:rFonts w:ascii="Arial" w:hAnsi="Arial" w:cs="Arial"/>
        </w:rPr>
        <w:t> :</w:t>
      </w:r>
    </w:p>
    <w:p w14:paraId="7018B613" w14:textId="1DC508FF" w:rsidR="00AB6752" w:rsidRDefault="00AB6752" w:rsidP="00DC627B">
      <w:pPr>
        <w:numPr>
          <w:ilvl w:val="0"/>
          <w:numId w:val="28"/>
        </w:numPr>
        <w:rPr>
          <w:rFonts w:ascii="Arial" w:hAnsi="Arial" w:cs="Arial"/>
        </w:rPr>
      </w:pPr>
      <w:r>
        <w:rPr>
          <w:rFonts w:ascii="Arial" w:hAnsi="Arial" w:cs="Arial"/>
        </w:rPr>
        <w:t xml:space="preserve">Minimum annuel hors taxe de </w:t>
      </w:r>
      <w:r w:rsidR="00492342">
        <w:rPr>
          <w:rFonts w:ascii="Arial" w:hAnsi="Arial" w:cs="Arial"/>
        </w:rPr>
        <w:t>1 000</w:t>
      </w:r>
      <w:r>
        <w:rPr>
          <w:rFonts w:ascii="Arial" w:hAnsi="Arial" w:cs="Arial"/>
        </w:rPr>
        <w:t xml:space="preserve"> €</w:t>
      </w:r>
    </w:p>
    <w:p w14:paraId="7018B614" w14:textId="2AF6DEC7" w:rsidR="004E0CB4" w:rsidRDefault="00AB6752" w:rsidP="00DC627B">
      <w:pPr>
        <w:numPr>
          <w:ilvl w:val="0"/>
          <w:numId w:val="28"/>
        </w:numPr>
        <w:rPr>
          <w:rFonts w:ascii="Arial" w:hAnsi="Arial" w:cs="Arial"/>
        </w:rPr>
      </w:pPr>
      <w:r>
        <w:rPr>
          <w:rFonts w:ascii="Arial" w:hAnsi="Arial" w:cs="Arial"/>
        </w:rPr>
        <w:t>M</w:t>
      </w:r>
      <w:r w:rsidR="004E0CB4">
        <w:rPr>
          <w:rFonts w:ascii="Arial" w:hAnsi="Arial" w:cs="Arial"/>
        </w:rPr>
        <w:t xml:space="preserve">aximum annuel hors taxes de </w:t>
      </w:r>
      <w:r w:rsidR="00492342">
        <w:rPr>
          <w:rFonts w:ascii="Arial" w:hAnsi="Arial" w:cs="Arial"/>
        </w:rPr>
        <w:t>8 000</w:t>
      </w:r>
      <w:r>
        <w:rPr>
          <w:rFonts w:ascii="Arial" w:hAnsi="Arial" w:cs="Arial"/>
        </w:rPr>
        <w:t xml:space="preserve"> €</w:t>
      </w:r>
    </w:p>
    <w:p w14:paraId="5863C53B" w14:textId="77777777" w:rsidR="006136F8" w:rsidRDefault="006136F8" w:rsidP="006136F8">
      <w:pPr>
        <w:rPr>
          <w:rFonts w:ascii="Arial" w:hAnsi="Arial" w:cs="Arial"/>
        </w:rPr>
      </w:pPr>
    </w:p>
    <w:p w14:paraId="05C61747" w14:textId="67CDA68B" w:rsidR="006136F8" w:rsidRPr="006136F8" w:rsidRDefault="006136F8" w:rsidP="006136F8">
      <w:pPr>
        <w:jc w:val="center"/>
        <w:rPr>
          <w:rFonts w:ascii="Arial" w:hAnsi="Arial" w:cs="Arial"/>
          <w:b/>
          <w:color w:val="FF0000"/>
          <w:sz w:val="28"/>
        </w:rPr>
      </w:pPr>
      <w:r w:rsidRPr="006136F8">
        <w:rPr>
          <w:rFonts w:ascii="Arial" w:hAnsi="Arial" w:cs="Arial"/>
          <w:b/>
          <w:color w:val="FF0000"/>
          <w:sz w:val="28"/>
        </w:rPr>
        <w:t>ECHANTILLONS A FOURNIR CF Article 4.3.2</w:t>
      </w:r>
    </w:p>
    <w:p w14:paraId="7018B615" w14:textId="77777777" w:rsidR="00E2126A" w:rsidRDefault="00E2126A" w:rsidP="00E2126A">
      <w:pPr>
        <w:rPr>
          <w:rFonts w:ascii="Arial" w:hAnsi="Arial" w:cs="Arial"/>
        </w:rPr>
      </w:pPr>
    </w:p>
    <w:p w14:paraId="7018B616" w14:textId="77777777" w:rsidR="002A1696" w:rsidRPr="002E3F90" w:rsidRDefault="002A1696" w:rsidP="00E2126A">
      <w:pPr>
        <w:rPr>
          <w:rFonts w:ascii="Arial" w:hAnsi="Arial" w:cs="Arial"/>
        </w:rPr>
      </w:pPr>
    </w:p>
    <w:p w14:paraId="7018B617" w14:textId="77777777" w:rsidR="00B145AE" w:rsidRPr="002E3F90" w:rsidRDefault="00BD7A7F"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t>I /</w:t>
      </w:r>
      <w:r w:rsidR="00B145AE" w:rsidRPr="002E3F90">
        <w:rPr>
          <w:rFonts w:ascii="Arial" w:hAnsi="Arial" w:cs="Arial"/>
          <w:caps/>
          <w:sz w:val="28"/>
          <w:szCs w:val="28"/>
        </w:rPr>
        <w:t xml:space="preserve"> </w:t>
      </w:r>
      <w:r w:rsidR="006E036B" w:rsidRPr="002E3F90">
        <w:rPr>
          <w:rFonts w:ascii="Arial" w:hAnsi="Arial" w:cs="Arial"/>
          <w:caps/>
          <w:sz w:val="28"/>
          <w:szCs w:val="28"/>
        </w:rPr>
        <w:t>E</w:t>
      </w:r>
      <w:r w:rsidR="00B145AE" w:rsidRPr="002E3F90">
        <w:rPr>
          <w:rFonts w:ascii="Arial" w:hAnsi="Arial" w:cs="Arial"/>
          <w:caps/>
          <w:sz w:val="28"/>
          <w:szCs w:val="28"/>
        </w:rPr>
        <w:t>ngagement financier du candidat</w:t>
      </w:r>
    </w:p>
    <w:p w14:paraId="7018B618" w14:textId="77777777" w:rsidR="00616F0D" w:rsidRPr="002E3F90" w:rsidRDefault="00A10627" w:rsidP="00616F0D">
      <w:pPr>
        <w:pStyle w:val="Titre1"/>
        <w:tabs>
          <w:tab w:val="left" w:pos="0"/>
        </w:tabs>
        <w:suppressAutoHyphens/>
        <w:overflowPunct w:val="0"/>
        <w:autoSpaceDE w:val="0"/>
        <w:spacing w:before="240" w:after="60"/>
        <w:textAlignment w:val="baseline"/>
        <w:rPr>
          <w:rFonts w:ascii="Arial" w:hAnsi="Arial" w:cs="Arial"/>
          <w:b/>
        </w:rPr>
      </w:pPr>
      <w:r>
        <w:rPr>
          <w:rFonts w:ascii="Arial" w:hAnsi="Arial" w:cs="Arial"/>
          <w:b/>
        </w:rPr>
        <w:t xml:space="preserve">I.1 </w:t>
      </w:r>
      <w:r w:rsidR="00616F0D" w:rsidRPr="002E3F90">
        <w:rPr>
          <w:rFonts w:ascii="Arial" w:hAnsi="Arial" w:cs="Arial"/>
          <w:b/>
        </w:rPr>
        <w:t>Contractant</w:t>
      </w:r>
    </w:p>
    <w:p w14:paraId="7018B619" w14:textId="77777777" w:rsidR="00616F0D" w:rsidRPr="002E3F90" w:rsidRDefault="00616F0D" w:rsidP="00616F0D">
      <w:pPr>
        <w:spacing w:before="240"/>
        <w:jc w:val="both"/>
        <w:rPr>
          <w:rFonts w:ascii="Arial" w:hAnsi="Arial" w:cs="Arial"/>
        </w:rPr>
      </w:pPr>
      <w:r w:rsidRPr="002E3F90">
        <w:rPr>
          <w:rFonts w:ascii="Arial" w:hAnsi="Arial" w:cs="Arial"/>
        </w:rPr>
        <w:t>Nom, prénom, qualité et adresse professionnelle du signataire :</w:t>
      </w:r>
    </w:p>
    <w:p w14:paraId="7018B61A"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t>M</w:t>
      </w:r>
      <w:r w:rsidRPr="002E3F90">
        <w:rPr>
          <w:rFonts w:ascii="Arial" w:hAnsi="Arial" w:cs="Arial"/>
        </w:rPr>
        <w:tab/>
      </w:r>
      <w:r w:rsidRPr="002E3F90">
        <w:rPr>
          <w:rFonts w:ascii="Arial" w:hAnsi="Arial" w:cs="Arial"/>
        </w:rPr>
        <w:tab/>
      </w:r>
    </w:p>
    <w:p w14:paraId="7018B61B"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C"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D"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E"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F"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0"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1" w14:textId="77777777" w:rsidR="00616F0D"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2" w14:textId="77777777" w:rsidR="00060FCF" w:rsidRDefault="0006277A" w:rsidP="0006277A">
      <w:pPr>
        <w:tabs>
          <w:tab w:val="left" w:pos="567"/>
          <w:tab w:val="left" w:leader="dot" w:pos="9072"/>
        </w:tabs>
        <w:jc w:val="both"/>
        <w:rPr>
          <w:rFonts w:ascii="Arial" w:hAnsi="Arial" w:cs="Arial"/>
        </w:rPr>
      </w:pPr>
      <w:r>
        <w:rPr>
          <w:rFonts w:ascii="Arial" w:hAnsi="Arial" w:cs="Arial"/>
        </w:rPr>
        <w:t xml:space="preserve">Adresse courriel : </w:t>
      </w:r>
      <w:r w:rsidRPr="002E3F90">
        <w:rPr>
          <w:rFonts w:ascii="Arial" w:hAnsi="Arial" w:cs="Arial"/>
        </w:rPr>
        <w:tab/>
      </w:r>
      <w:r w:rsidRPr="002E3F90">
        <w:rPr>
          <w:rFonts w:ascii="Arial" w:hAnsi="Arial" w:cs="Arial"/>
        </w:rPr>
        <w:tab/>
      </w:r>
    </w:p>
    <w:p w14:paraId="7018B623"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fldChar w:fldCharType="begin">
          <w:ffData>
            <w:name w:val="CaseACocher1"/>
            <w:enabled/>
            <w:calcOnExit w:val="0"/>
            <w:checkBox>
              <w:sizeAuto/>
              <w:default w:val="0"/>
            </w:checkBox>
          </w:ffData>
        </w:fldChar>
      </w:r>
      <w:r w:rsidRPr="002E3F90">
        <w:rPr>
          <w:rFonts w:ascii="Arial" w:hAnsi="Arial" w:cs="Arial"/>
        </w:rPr>
        <w:instrText xml:space="preserve"> FORMCHECKBOX </w:instrText>
      </w:r>
      <w:r w:rsidR="00776F84">
        <w:rPr>
          <w:rFonts w:ascii="Arial" w:hAnsi="Arial" w:cs="Arial"/>
        </w:rPr>
      </w:r>
      <w:r w:rsidR="00776F84">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pour mon propre compte</w:t>
      </w:r>
      <w:r w:rsidRPr="002E3F90">
        <w:rPr>
          <w:rStyle w:val="Caractredenotedebasdepage"/>
          <w:rFonts w:ascii="Arial" w:hAnsi="Arial" w:cs="Arial"/>
        </w:rPr>
        <w:footnoteReference w:id="1"/>
      </w:r>
      <w:r w:rsidRPr="002E3F90">
        <w:rPr>
          <w:rFonts w:ascii="Arial" w:hAnsi="Arial" w:cs="Arial"/>
        </w:rPr>
        <w:t> ;</w:t>
      </w:r>
    </w:p>
    <w:p w14:paraId="7018B624"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lastRenderedPageBreak/>
        <w:fldChar w:fldCharType="begin">
          <w:ffData>
            <w:name w:val="CaseACocher2"/>
            <w:enabled/>
            <w:calcOnExit w:val="0"/>
            <w:checkBox>
              <w:sizeAuto/>
              <w:default w:val="0"/>
            </w:checkBox>
          </w:ffData>
        </w:fldChar>
      </w:r>
      <w:r w:rsidRPr="002E3F90">
        <w:rPr>
          <w:rFonts w:ascii="Arial" w:hAnsi="Arial" w:cs="Arial"/>
        </w:rPr>
        <w:instrText xml:space="preserve"> FORMCHECKBOX </w:instrText>
      </w:r>
      <w:r w:rsidR="00776F84">
        <w:rPr>
          <w:rFonts w:ascii="Arial" w:hAnsi="Arial" w:cs="Arial"/>
        </w:rPr>
      </w:r>
      <w:r w:rsidR="00776F84">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pour le compte de la société</w:t>
      </w:r>
      <w:r w:rsidRPr="002E3F90">
        <w:rPr>
          <w:rStyle w:val="Caractredenotedebasdepage"/>
          <w:rFonts w:ascii="Arial" w:hAnsi="Arial" w:cs="Arial"/>
        </w:rPr>
        <w:footnoteReference w:id="2"/>
      </w:r>
      <w:r w:rsidRPr="002E3F90">
        <w:rPr>
          <w:rFonts w:ascii="Arial" w:hAnsi="Arial" w:cs="Arial"/>
        </w:rPr>
        <w:t> :</w:t>
      </w:r>
    </w:p>
    <w:p w14:paraId="7018B625"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6"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7"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8" w14:textId="77777777" w:rsidR="00616F0D"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9" w14:textId="77777777" w:rsidR="005A6743" w:rsidRPr="002E3F90" w:rsidRDefault="005A6743" w:rsidP="00616F0D">
      <w:pPr>
        <w:tabs>
          <w:tab w:val="left" w:pos="567"/>
          <w:tab w:val="left" w:leader="dot" w:pos="9072"/>
        </w:tabs>
        <w:jc w:val="both"/>
        <w:rPr>
          <w:rFonts w:ascii="Arial" w:hAnsi="Arial" w:cs="Arial"/>
        </w:rPr>
      </w:pPr>
      <w:r>
        <w:rPr>
          <w:rFonts w:ascii="Arial" w:hAnsi="Arial" w:cs="Arial"/>
        </w:rPr>
        <w:t xml:space="preserve">Ma société est-elle une PME ?                  </w:t>
      </w: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00776F84">
        <w:rPr>
          <w:rFonts w:ascii="Arial" w:hAnsi="Arial" w:cs="Arial"/>
        </w:rPr>
      </w:r>
      <w:r w:rsidR="00776F84">
        <w:rPr>
          <w:rFonts w:ascii="Arial" w:hAnsi="Arial" w:cs="Arial"/>
        </w:rPr>
        <w:fldChar w:fldCharType="separate"/>
      </w:r>
      <w:r w:rsidRPr="002E3F90">
        <w:rPr>
          <w:rFonts w:ascii="Arial" w:hAnsi="Arial" w:cs="Arial"/>
        </w:rPr>
        <w:fldChar w:fldCharType="end"/>
      </w:r>
      <w:r>
        <w:rPr>
          <w:rFonts w:ascii="Arial" w:hAnsi="Arial" w:cs="Arial"/>
        </w:rPr>
        <w:t xml:space="preserve"> Oui                                 </w:t>
      </w: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00776F84">
        <w:rPr>
          <w:rFonts w:ascii="Arial" w:hAnsi="Arial" w:cs="Arial"/>
        </w:rPr>
      </w:r>
      <w:r w:rsidR="00776F84">
        <w:rPr>
          <w:rFonts w:ascii="Arial" w:hAnsi="Arial" w:cs="Arial"/>
        </w:rPr>
        <w:fldChar w:fldCharType="separate"/>
      </w:r>
      <w:r w:rsidRPr="002E3F90">
        <w:rPr>
          <w:rFonts w:ascii="Arial" w:hAnsi="Arial" w:cs="Arial"/>
        </w:rPr>
        <w:fldChar w:fldCharType="end"/>
      </w:r>
      <w:r>
        <w:rPr>
          <w:rFonts w:ascii="Arial" w:hAnsi="Arial" w:cs="Arial"/>
        </w:rPr>
        <w:t xml:space="preserve"> Non</w:t>
      </w:r>
    </w:p>
    <w:p w14:paraId="7018B62A"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00776F84">
        <w:rPr>
          <w:rFonts w:ascii="Arial" w:hAnsi="Arial" w:cs="Arial"/>
        </w:rPr>
      </w:r>
      <w:r w:rsidR="00776F84">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du groupement solidaire</w:t>
      </w:r>
      <w:r w:rsidRPr="002E3F90">
        <w:rPr>
          <w:rStyle w:val="Caractredenotedebasdepage"/>
          <w:rFonts w:ascii="Arial" w:hAnsi="Arial" w:cs="Arial"/>
        </w:rPr>
        <w:footnoteReference w:id="3"/>
      </w:r>
    </w:p>
    <w:p w14:paraId="7018B62B"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fldChar w:fldCharType="begin">
          <w:ffData>
            <w:name w:val="CaseACocher4"/>
            <w:enabled/>
            <w:calcOnExit w:val="0"/>
            <w:checkBox>
              <w:sizeAuto/>
              <w:default w:val="0"/>
            </w:checkBox>
          </w:ffData>
        </w:fldChar>
      </w:r>
      <w:r w:rsidRPr="002E3F90">
        <w:rPr>
          <w:rFonts w:ascii="Arial" w:hAnsi="Arial" w:cs="Arial"/>
        </w:rPr>
        <w:instrText xml:space="preserve"> FORMCHECKBOX </w:instrText>
      </w:r>
      <w:r w:rsidR="00776F84">
        <w:rPr>
          <w:rFonts w:ascii="Arial" w:hAnsi="Arial" w:cs="Arial"/>
        </w:rPr>
      </w:r>
      <w:r w:rsidR="00776F84">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solidaire du groupement conjoint</w:t>
      </w:r>
    </w:p>
    <w:p w14:paraId="7018B62C"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fldChar w:fldCharType="begin">
          <w:ffData>
            <w:name w:val="CaseACocher5"/>
            <w:enabled/>
            <w:calcOnExit w:val="0"/>
            <w:checkBox>
              <w:sizeAuto/>
              <w:default w:val="0"/>
            </w:checkBox>
          </w:ffData>
        </w:fldChar>
      </w:r>
      <w:r w:rsidRPr="002E3F90">
        <w:rPr>
          <w:rFonts w:ascii="Arial" w:hAnsi="Arial" w:cs="Arial"/>
        </w:rPr>
        <w:instrText xml:space="preserve"> FORMCHECKBOX </w:instrText>
      </w:r>
      <w:r w:rsidR="00776F84">
        <w:rPr>
          <w:rFonts w:ascii="Arial" w:hAnsi="Arial" w:cs="Arial"/>
        </w:rPr>
      </w:r>
      <w:r w:rsidR="00776F84">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non solidaire du groupement conjoint</w:t>
      </w:r>
    </w:p>
    <w:p w14:paraId="7018B62D"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t>pour l’ensemble des prestataires groupés qui ont signé la lettre de candidature du ...../...../........</w:t>
      </w:r>
    </w:p>
    <w:p w14:paraId="7018B62E" w14:textId="77777777" w:rsidR="00616F0D" w:rsidRPr="002E3F90" w:rsidRDefault="00616F0D" w:rsidP="00616F0D">
      <w:pPr>
        <w:numPr>
          <w:ilvl w:val="0"/>
          <w:numId w:val="19"/>
        </w:numPr>
        <w:tabs>
          <w:tab w:val="left" w:pos="283"/>
        </w:tabs>
        <w:suppressAutoHyphens/>
        <w:overflowPunct w:val="0"/>
        <w:autoSpaceDE w:val="0"/>
        <w:spacing w:before="240"/>
        <w:jc w:val="both"/>
        <w:textAlignment w:val="baseline"/>
        <w:rPr>
          <w:rFonts w:ascii="Arial" w:hAnsi="Arial" w:cs="Arial"/>
        </w:rPr>
      </w:pPr>
      <w:r w:rsidRPr="002E3F90">
        <w:rPr>
          <w:rFonts w:ascii="Arial" w:hAnsi="Arial" w:cs="Arial"/>
        </w:rPr>
        <w:t>après avoir pris connaissance des clauses administratives particulières (II) et des documents qui y sont mentionnés,</w:t>
      </w:r>
    </w:p>
    <w:p w14:paraId="7018B62F" w14:textId="77777777" w:rsidR="00255BA0" w:rsidRPr="00483A02" w:rsidRDefault="00255BA0" w:rsidP="00255BA0">
      <w:pPr>
        <w:numPr>
          <w:ilvl w:val="0"/>
          <w:numId w:val="19"/>
        </w:numPr>
        <w:tabs>
          <w:tab w:val="left" w:pos="283"/>
        </w:tabs>
        <w:suppressAutoHyphens/>
        <w:overflowPunct w:val="0"/>
        <w:autoSpaceDE w:val="0"/>
        <w:jc w:val="both"/>
        <w:textAlignment w:val="baseline"/>
        <w:rPr>
          <w:rFonts w:ascii="Arial" w:hAnsi="Arial" w:cs="Arial"/>
        </w:rPr>
      </w:pPr>
      <w:r w:rsidRPr="00483A02">
        <w:rPr>
          <w:rFonts w:ascii="Arial" w:hAnsi="Arial" w:cs="Arial"/>
        </w:rPr>
        <w:t>et après avoir fourni les pièces p</w:t>
      </w:r>
      <w:r>
        <w:rPr>
          <w:rFonts w:ascii="Arial" w:hAnsi="Arial" w:cs="Arial"/>
        </w:rPr>
        <w:t>révues à l’article R.2143-3 du Code de la Commande P</w:t>
      </w:r>
      <w:r w:rsidRPr="00483A02">
        <w:rPr>
          <w:rFonts w:ascii="Arial" w:hAnsi="Arial" w:cs="Arial"/>
        </w:rPr>
        <w:t>ublique,</w:t>
      </w:r>
    </w:p>
    <w:p w14:paraId="7018B630" w14:textId="77777777" w:rsidR="00616F0D" w:rsidRPr="002E3F90" w:rsidRDefault="00616F0D" w:rsidP="00616F0D">
      <w:pPr>
        <w:spacing w:before="120"/>
        <w:ind w:firstLine="284"/>
        <w:jc w:val="both"/>
        <w:rPr>
          <w:rFonts w:ascii="Arial" w:hAnsi="Arial" w:cs="Arial"/>
        </w:rPr>
      </w:pPr>
      <w:r w:rsidRPr="002E3F90">
        <w:rPr>
          <w:rFonts w:ascii="Arial" w:hAnsi="Arial" w:cs="Arial"/>
        </w:rPr>
        <w:t>Je m’</w:t>
      </w:r>
      <w:r w:rsidRPr="002E3F90">
        <w:rPr>
          <w:rFonts w:ascii="Arial" w:hAnsi="Arial" w:cs="Arial"/>
          <w:b/>
        </w:rPr>
        <w:t>ENGAGE ou j’ENGAGE le groupement dont je suis mandataire</w:t>
      </w:r>
      <w:r w:rsidRPr="002E3F90">
        <w:rPr>
          <w:rStyle w:val="Caractredenotedebasdepage"/>
          <w:rFonts w:ascii="Arial" w:hAnsi="Arial" w:cs="Arial"/>
          <w:b/>
        </w:rPr>
        <w:footnoteReference w:id="4"/>
      </w:r>
      <w:r w:rsidRPr="002E3F90">
        <w:rPr>
          <w:rFonts w:ascii="Arial" w:hAnsi="Arial" w:cs="Arial"/>
          <w:b/>
        </w:rPr>
        <w:t xml:space="preserve">, </w:t>
      </w:r>
      <w:r w:rsidRPr="002E3F90">
        <w:rPr>
          <w:rFonts w:ascii="Arial" w:hAnsi="Arial" w:cs="Arial"/>
        </w:rPr>
        <w:t xml:space="preserve">sans réserve, conformément aux conditions, clauses et prescriptions imposées par les clauses administratives particulières, à exécuter les prestations qui me concernent, dans les conditions ci-après définies. </w:t>
      </w:r>
    </w:p>
    <w:p w14:paraId="45341346" w14:textId="715B4946" w:rsidR="004A1EA8" w:rsidRPr="004A1EA8" w:rsidRDefault="004A1EA8">
      <w:pPr>
        <w:rPr>
          <w:rFonts w:ascii="Arial" w:hAnsi="Arial" w:cs="Arial"/>
          <w:bCs/>
        </w:rPr>
      </w:pPr>
    </w:p>
    <w:p w14:paraId="7018B632" w14:textId="77777777" w:rsidR="00F13728" w:rsidRDefault="00F13728" w:rsidP="00827FF3">
      <w:pPr>
        <w:pStyle w:val="Titre1"/>
        <w:tabs>
          <w:tab w:val="left" w:pos="0"/>
        </w:tabs>
        <w:suppressAutoHyphens/>
        <w:overflowPunct w:val="0"/>
        <w:autoSpaceDE w:val="0"/>
        <w:spacing w:before="240" w:after="60"/>
        <w:textAlignment w:val="baseline"/>
        <w:rPr>
          <w:rFonts w:ascii="Arial Narrow" w:hAnsi="Arial Narrow"/>
          <w:b/>
        </w:rPr>
      </w:pPr>
      <w:r w:rsidRPr="00827FF3">
        <w:rPr>
          <w:rFonts w:ascii="Arial" w:hAnsi="Arial" w:cs="Arial"/>
          <w:b/>
        </w:rPr>
        <w:t xml:space="preserve">I.2 Prix du marché : </w:t>
      </w:r>
    </w:p>
    <w:p w14:paraId="7018B633" w14:textId="77777777" w:rsidR="00F13728" w:rsidRDefault="00F13728">
      <w:pPr>
        <w:rPr>
          <w:rFonts w:ascii="Arial" w:hAnsi="Arial" w:cs="Arial"/>
          <w:bCs/>
          <w:i/>
          <w:color w:val="FF9900"/>
          <w:u w:val="single"/>
        </w:rPr>
      </w:pPr>
    </w:p>
    <w:p w14:paraId="53946A9F" w14:textId="2B628EAC" w:rsidR="004A1EA8" w:rsidRPr="004A1EA8" w:rsidRDefault="004A1EA8" w:rsidP="004A1EA8">
      <w:pPr>
        <w:rPr>
          <w:rFonts w:ascii="Arial" w:hAnsi="Arial" w:cs="Arial"/>
          <w:bCs/>
        </w:rPr>
      </w:pPr>
      <w:r>
        <w:rPr>
          <w:rFonts w:ascii="Arial" w:hAnsi="Arial" w:cs="Arial"/>
          <w:bCs/>
        </w:rPr>
        <w:t xml:space="preserve">La </w:t>
      </w:r>
      <w:r w:rsidR="00730B22">
        <w:rPr>
          <w:rFonts w:ascii="Arial" w:hAnsi="Arial" w:cs="Arial"/>
          <w:bCs/>
        </w:rPr>
        <w:t>valeur</w:t>
      </w:r>
      <w:r>
        <w:rPr>
          <w:rFonts w:ascii="Arial" w:hAnsi="Arial" w:cs="Arial"/>
          <w:bCs/>
        </w:rPr>
        <w:t xml:space="preserve"> totale des commandes annuelles est comprise entre les minimums et les maximums définis comme suit :</w:t>
      </w:r>
    </w:p>
    <w:p w14:paraId="7018B63C" w14:textId="77777777" w:rsidR="00830209" w:rsidRDefault="00830209">
      <w:pPr>
        <w:rPr>
          <w:rFonts w:ascii="Arial" w:hAnsi="Arial" w:cs="Arial"/>
          <w:bCs/>
          <w:color w:val="99CCFF"/>
          <w:u w:val="single"/>
        </w:rPr>
      </w:pPr>
    </w:p>
    <w:p w14:paraId="5CDF098D" w14:textId="69405C76" w:rsidR="00970B2B" w:rsidRDefault="00970B2B" w:rsidP="004A1EA8">
      <w:pPr>
        <w:pStyle w:val="Paragraphedeliste"/>
        <w:rPr>
          <w:rFonts w:ascii="Arial" w:hAnsi="Arial" w:cs="Arial"/>
          <w:b/>
          <w:bCs/>
          <w:color w:val="000000" w:themeColor="text1"/>
          <w:u w:val="single"/>
        </w:rPr>
      </w:pPr>
      <w:r>
        <w:rPr>
          <w:rFonts w:ascii="Arial" w:hAnsi="Arial" w:cs="Arial"/>
          <w:b/>
          <w:bCs/>
          <w:color w:val="000000" w:themeColor="text1"/>
          <w:u w:val="single"/>
        </w:rPr>
        <w:t>Minimum annuel : 1.000,00 € HT</w:t>
      </w:r>
    </w:p>
    <w:p w14:paraId="65281692" w14:textId="30F3B923" w:rsidR="00970B2B" w:rsidRDefault="00970B2B" w:rsidP="004A1EA8">
      <w:pPr>
        <w:pStyle w:val="Paragraphedeliste"/>
        <w:rPr>
          <w:rFonts w:ascii="Arial" w:hAnsi="Arial" w:cs="Arial"/>
          <w:b/>
          <w:bCs/>
          <w:color w:val="000000" w:themeColor="text1"/>
          <w:u w:val="single"/>
        </w:rPr>
      </w:pPr>
      <w:r>
        <w:rPr>
          <w:rFonts w:ascii="Arial" w:hAnsi="Arial" w:cs="Arial"/>
          <w:b/>
          <w:bCs/>
          <w:color w:val="000000" w:themeColor="text1"/>
          <w:u w:val="single"/>
        </w:rPr>
        <w:t>Maximum annuel : 8.000,00 € HT</w:t>
      </w:r>
    </w:p>
    <w:p w14:paraId="1112307C" w14:textId="77777777" w:rsidR="00970B2B" w:rsidRPr="00970B2B" w:rsidRDefault="00970B2B" w:rsidP="004A1EA8">
      <w:pPr>
        <w:pStyle w:val="Paragraphedeliste"/>
        <w:rPr>
          <w:rFonts w:ascii="Arial" w:hAnsi="Arial" w:cs="Arial"/>
          <w:b/>
          <w:bCs/>
          <w:color w:val="000000" w:themeColor="text1"/>
        </w:rPr>
      </w:pPr>
    </w:p>
    <w:p w14:paraId="37658D9E" w14:textId="0C8020B5" w:rsidR="004A1EA8" w:rsidRPr="004A1EA8" w:rsidRDefault="004A1EA8" w:rsidP="004A1EA8">
      <w:pPr>
        <w:pStyle w:val="Paragraphedeliste"/>
        <w:rPr>
          <w:rFonts w:ascii="Arial" w:hAnsi="Arial" w:cs="Arial"/>
          <w:bCs/>
          <w:color w:val="000000" w:themeColor="text1"/>
        </w:rPr>
      </w:pPr>
      <w:r>
        <w:rPr>
          <w:rFonts w:ascii="Arial" w:hAnsi="Arial" w:cs="Arial"/>
          <w:bCs/>
          <w:color w:val="000000" w:themeColor="text1"/>
        </w:rPr>
        <w:t xml:space="preserve">Ces quantités restent identiques </w:t>
      </w:r>
      <w:r w:rsidR="00970B2B">
        <w:rPr>
          <w:rFonts w:ascii="Arial" w:hAnsi="Arial" w:cs="Arial"/>
          <w:bCs/>
          <w:color w:val="000000" w:themeColor="text1"/>
        </w:rPr>
        <w:t>pour chaque période</w:t>
      </w:r>
      <w:r>
        <w:rPr>
          <w:rFonts w:ascii="Arial" w:hAnsi="Arial" w:cs="Arial"/>
          <w:bCs/>
          <w:color w:val="000000" w:themeColor="text1"/>
        </w:rPr>
        <w:t xml:space="preserve"> de reconduction du marché.</w:t>
      </w:r>
    </w:p>
    <w:p w14:paraId="188482ED" w14:textId="77777777" w:rsidR="00423C90" w:rsidRDefault="00423C90">
      <w:pPr>
        <w:rPr>
          <w:rFonts w:ascii="Arial" w:hAnsi="Arial" w:cs="Arial"/>
          <w:b/>
          <w:bCs/>
          <w:color w:val="99CCFF"/>
          <w:u w:val="single"/>
        </w:rPr>
      </w:pPr>
    </w:p>
    <w:p w14:paraId="60CF9ED1" w14:textId="77777777" w:rsidR="006A5A2D" w:rsidRPr="002E3F90" w:rsidRDefault="006A5A2D" w:rsidP="006A5A2D">
      <w:pPr>
        <w:pStyle w:val="Normal1"/>
        <w:tabs>
          <w:tab w:val="clear" w:pos="284"/>
        </w:tabs>
        <w:ind w:left="284" w:firstLine="0"/>
        <w:rPr>
          <w:rFonts w:ascii="Arial" w:hAnsi="Arial" w:cs="Arial"/>
          <w:noProof/>
          <w:szCs w:val="22"/>
        </w:rPr>
      </w:pPr>
    </w:p>
    <w:p w14:paraId="7018B64D" w14:textId="77777777" w:rsidR="00B145AE" w:rsidRPr="002E3F90" w:rsidRDefault="00B145AE" w:rsidP="00A10627">
      <w:pPr>
        <w:pStyle w:val="Normal2"/>
        <w:ind w:left="0" w:firstLine="0"/>
        <w:rPr>
          <w:rFonts w:ascii="Arial" w:hAnsi="Arial" w:cs="Arial"/>
          <w:noProof/>
          <w:szCs w:val="22"/>
        </w:rPr>
      </w:pPr>
      <w:r w:rsidRPr="002E3F90">
        <w:rPr>
          <w:rFonts w:ascii="Arial" w:hAnsi="Arial" w:cs="Arial"/>
          <w:noProof/>
          <w:szCs w:val="22"/>
        </w:rPr>
        <w:t xml:space="preserve">Le délai de validité des offres est fixé à </w:t>
      </w:r>
      <w:r w:rsidRPr="002E3F90">
        <w:rPr>
          <w:rFonts w:ascii="Arial" w:hAnsi="Arial" w:cs="Arial"/>
          <w:b/>
          <w:noProof/>
          <w:szCs w:val="22"/>
        </w:rPr>
        <w:t>90 jours </w:t>
      </w:r>
      <w:r w:rsidRPr="002E3F90">
        <w:rPr>
          <w:rFonts w:ascii="Arial" w:hAnsi="Arial" w:cs="Arial"/>
          <w:noProof/>
          <w:szCs w:val="22"/>
        </w:rPr>
        <w:t>à compter de la date limite de réception des offres.</w:t>
      </w:r>
    </w:p>
    <w:p w14:paraId="7018B652" w14:textId="77777777" w:rsidR="00F13728" w:rsidRDefault="00F13728" w:rsidP="00A10627">
      <w:pPr>
        <w:jc w:val="both"/>
        <w:rPr>
          <w:rFonts w:ascii="Arial" w:hAnsi="Arial" w:cs="Arial"/>
        </w:rPr>
      </w:pPr>
    </w:p>
    <w:p w14:paraId="7018B653" w14:textId="77777777" w:rsidR="00F13728" w:rsidRPr="00CB35FF" w:rsidRDefault="00F13728" w:rsidP="00827FF3">
      <w:pPr>
        <w:pStyle w:val="Titre1"/>
        <w:tabs>
          <w:tab w:val="left" w:pos="0"/>
        </w:tabs>
        <w:suppressAutoHyphens/>
        <w:overflowPunct w:val="0"/>
        <w:autoSpaceDE w:val="0"/>
        <w:spacing w:before="240" w:after="60"/>
        <w:textAlignment w:val="baseline"/>
        <w:rPr>
          <w:rFonts w:ascii="Arial" w:hAnsi="Arial" w:cs="Arial"/>
          <w:b/>
        </w:rPr>
      </w:pPr>
      <w:r w:rsidRPr="00CB35FF">
        <w:rPr>
          <w:rFonts w:ascii="Arial" w:hAnsi="Arial" w:cs="Arial"/>
          <w:b/>
        </w:rPr>
        <w:t xml:space="preserve">I.3 Délai : </w:t>
      </w:r>
    </w:p>
    <w:p w14:paraId="7018B654" w14:textId="77777777" w:rsidR="00F13728" w:rsidRPr="00CB35FF" w:rsidRDefault="00F13728" w:rsidP="00F13728">
      <w:pPr>
        <w:jc w:val="both"/>
        <w:rPr>
          <w:rFonts w:ascii="Arial" w:hAnsi="Arial" w:cs="Arial"/>
        </w:rPr>
      </w:pPr>
    </w:p>
    <w:p w14:paraId="7018B655" w14:textId="4A715774" w:rsidR="00F13728" w:rsidRDefault="00F13728" w:rsidP="00F13728">
      <w:pPr>
        <w:jc w:val="both"/>
        <w:rPr>
          <w:rFonts w:ascii="Arial" w:hAnsi="Arial" w:cs="Arial"/>
          <w:color w:val="33CCCC"/>
        </w:rPr>
      </w:pPr>
      <w:r w:rsidRPr="00CB35FF">
        <w:rPr>
          <w:rFonts w:ascii="Arial" w:hAnsi="Arial" w:cs="Arial"/>
        </w:rPr>
        <w:lastRenderedPageBreak/>
        <w:t>Le marché est conclu pour une durée de</w:t>
      </w:r>
      <w:r w:rsidR="00ED7BA4">
        <w:rPr>
          <w:rFonts w:ascii="Arial" w:hAnsi="Arial" w:cs="Arial"/>
        </w:rPr>
        <w:t xml:space="preserve"> 1 an </w:t>
      </w:r>
      <w:r w:rsidRPr="00CB35FF">
        <w:rPr>
          <w:rFonts w:ascii="Arial" w:hAnsi="Arial" w:cs="Arial"/>
        </w:rPr>
        <w:t xml:space="preserve">qui court à compter </w:t>
      </w:r>
      <w:r w:rsidRPr="00ED7BA4">
        <w:rPr>
          <w:rFonts w:ascii="Arial" w:hAnsi="Arial" w:cs="Arial"/>
          <w:color w:val="000000" w:themeColor="text1"/>
        </w:rPr>
        <w:t xml:space="preserve">de la date </w:t>
      </w:r>
      <w:r w:rsidR="00033284">
        <w:rPr>
          <w:rFonts w:ascii="Arial" w:hAnsi="Arial" w:cs="Arial"/>
          <w:color w:val="000000" w:themeColor="text1"/>
        </w:rPr>
        <w:t xml:space="preserve">du </w:t>
      </w:r>
      <w:r w:rsidR="00970B2B">
        <w:rPr>
          <w:rFonts w:ascii="Arial" w:hAnsi="Arial" w:cs="Arial"/>
          <w:color w:val="000000" w:themeColor="text1"/>
        </w:rPr>
        <w:t>1</w:t>
      </w:r>
      <w:r w:rsidR="00970B2B" w:rsidRPr="00970B2B">
        <w:rPr>
          <w:rFonts w:ascii="Arial" w:hAnsi="Arial" w:cs="Arial"/>
          <w:color w:val="000000" w:themeColor="text1"/>
          <w:vertAlign w:val="superscript"/>
        </w:rPr>
        <w:t>er</w:t>
      </w:r>
      <w:r w:rsidR="00970B2B">
        <w:rPr>
          <w:rFonts w:ascii="Arial" w:hAnsi="Arial" w:cs="Arial"/>
          <w:color w:val="000000" w:themeColor="text1"/>
        </w:rPr>
        <w:t xml:space="preserve"> janvier 2025</w:t>
      </w:r>
      <w:r w:rsidR="00033284">
        <w:rPr>
          <w:rFonts w:ascii="Arial" w:hAnsi="Arial" w:cs="Arial"/>
          <w:color w:val="000000" w:themeColor="text1"/>
        </w:rPr>
        <w:t xml:space="preserve"> ou à la date de notification du marché si celle-ci est postérieure.</w:t>
      </w:r>
      <w:r w:rsidRPr="00CB35FF">
        <w:rPr>
          <w:rFonts w:ascii="Arial" w:hAnsi="Arial" w:cs="Arial"/>
          <w:color w:val="33CCCC"/>
        </w:rPr>
        <w:t xml:space="preserve"> </w:t>
      </w:r>
    </w:p>
    <w:p w14:paraId="71DC5FF9" w14:textId="77777777" w:rsidR="00ED7BA4" w:rsidRDefault="00ED7BA4" w:rsidP="00A10627">
      <w:pPr>
        <w:rPr>
          <w:rFonts w:ascii="Arial" w:hAnsi="Arial" w:cs="Arial"/>
          <w:color w:val="33CCCC"/>
        </w:rPr>
      </w:pPr>
    </w:p>
    <w:p w14:paraId="7018B659" w14:textId="6C297212" w:rsidR="00F13728" w:rsidRPr="00ED7BA4" w:rsidRDefault="00ED7BA4" w:rsidP="00A10627">
      <w:pPr>
        <w:rPr>
          <w:rFonts w:ascii="Arial" w:hAnsi="Arial" w:cs="Arial"/>
          <w:color w:val="000000" w:themeColor="text1"/>
        </w:rPr>
      </w:pPr>
      <w:r>
        <w:rPr>
          <w:rFonts w:ascii="Arial" w:hAnsi="Arial" w:cs="Arial"/>
          <w:color w:val="000000" w:themeColor="text1"/>
        </w:rPr>
        <w:t xml:space="preserve">Le marché sera reconductible 3 </w:t>
      </w:r>
      <w:r w:rsidR="00F13728" w:rsidRPr="00ED7BA4">
        <w:rPr>
          <w:rFonts w:ascii="Arial" w:hAnsi="Arial" w:cs="Arial"/>
          <w:color w:val="000000" w:themeColor="text1"/>
        </w:rPr>
        <w:t>fois par tacite reconduction pour une période d’un an.</w:t>
      </w:r>
    </w:p>
    <w:p w14:paraId="1147B3FF" w14:textId="53770AD0" w:rsidR="0044338F" w:rsidRPr="00CB35FF" w:rsidRDefault="0044338F" w:rsidP="0044338F">
      <w:pPr>
        <w:jc w:val="both"/>
        <w:rPr>
          <w:rFonts w:ascii="Arial" w:hAnsi="Arial" w:cs="Arial"/>
          <w:color w:val="33CCCC"/>
        </w:rPr>
      </w:pPr>
    </w:p>
    <w:p w14:paraId="7018B65A" w14:textId="77777777" w:rsidR="00FD43C7" w:rsidRPr="00FD43C7" w:rsidRDefault="00FD43C7" w:rsidP="00FD43C7">
      <w:pPr>
        <w:pStyle w:val="Normal2"/>
        <w:ind w:left="0" w:firstLine="0"/>
        <w:jc w:val="left"/>
        <w:rPr>
          <w:rFonts w:ascii="Arial" w:hAnsi="Arial" w:cs="Arial"/>
        </w:rPr>
      </w:pPr>
      <w:r w:rsidRPr="00FD43C7">
        <w:rPr>
          <w:rFonts w:ascii="Arial" w:hAnsi="Arial" w:cs="Arial"/>
        </w:rPr>
        <w:t xml:space="preserve">En cas d’atteinte du montant maximum de l’accord-cadre avant le terme de la période en cours, le pouvoir adjudicateur se réserve la possibilité d’avancer la date de reconduction de l’accord cadre pour une durée d’un an à la date d’atteinte de ce montant maximum. </w:t>
      </w:r>
    </w:p>
    <w:p w14:paraId="7018B65B" w14:textId="77777777" w:rsidR="00AB6752" w:rsidRDefault="00AB6752" w:rsidP="00DC627B">
      <w:pPr>
        <w:pStyle w:val="Normal2"/>
        <w:ind w:left="0" w:firstLine="0"/>
        <w:jc w:val="left"/>
        <w:rPr>
          <w:rFonts w:ascii="Arial" w:hAnsi="Arial" w:cs="Arial"/>
          <w:color w:val="33CCCC"/>
          <w:szCs w:val="24"/>
        </w:rPr>
      </w:pPr>
    </w:p>
    <w:p w14:paraId="7018B65C" w14:textId="77777777" w:rsidR="00F13728" w:rsidRPr="00ED7BA4" w:rsidRDefault="00F13728" w:rsidP="00DC627B">
      <w:pPr>
        <w:pStyle w:val="Normal2"/>
        <w:ind w:left="0" w:firstLine="0"/>
        <w:jc w:val="left"/>
        <w:rPr>
          <w:rFonts w:ascii="Arial" w:hAnsi="Arial" w:cs="Arial"/>
          <w:color w:val="000000" w:themeColor="text1"/>
          <w:szCs w:val="24"/>
        </w:rPr>
      </w:pPr>
      <w:r w:rsidRPr="00ED7BA4">
        <w:rPr>
          <w:rFonts w:ascii="Arial" w:hAnsi="Arial" w:cs="Arial"/>
          <w:color w:val="000000" w:themeColor="text1"/>
          <w:szCs w:val="24"/>
        </w:rPr>
        <w:t>En cas de non-reconduction éventuelle, le pouvoir adjudicateur avise le titulaire par écrit au moins 2 mois avant la fin de la durée de validité du marché initial.</w:t>
      </w:r>
    </w:p>
    <w:p w14:paraId="7018B65D" w14:textId="77777777" w:rsidR="00F13728" w:rsidRPr="00CB35FF" w:rsidRDefault="00F13728" w:rsidP="00F13728">
      <w:pPr>
        <w:jc w:val="both"/>
        <w:rPr>
          <w:rFonts w:ascii="Arial" w:hAnsi="Arial" w:cs="Arial"/>
        </w:rPr>
      </w:pPr>
    </w:p>
    <w:p w14:paraId="7018B65E" w14:textId="6FFB7109" w:rsidR="00F13728" w:rsidRDefault="00F13728" w:rsidP="00F13728">
      <w:pPr>
        <w:jc w:val="both"/>
        <w:rPr>
          <w:rFonts w:ascii="Arial" w:hAnsi="Arial" w:cs="Arial"/>
        </w:rPr>
      </w:pPr>
      <w:r w:rsidRPr="00CB35FF">
        <w:rPr>
          <w:rFonts w:ascii="Arial" w:hAnsi="Arial" w:cs="Arial"/>
        </w:rPr>
        <w:t>Les délais particuliers applicables à l’exécution des p</w:t>
      </w:r>
      <w:r w:rsidR="00ED7BA4">
        <w:rPr>
          <w:rFonts w:ascii="Arial" w:hAnsi="Arial" w:cs="Arial"/>
        </w:rPr>
        <w:t>restations sont les suivants :</w:t>
      </w:r>
    </w:p>
    <w:p w14:paraId="7F9771F3" w14:textId="77777777" w:rsidR="00ED7BA4" w:rsidRPr="00CB35FF" w:rsidRDefault="00ED7BA4" w:rsidP="00F13728">
      <w:pPr>
        <w:jc w:val="both"/>
        <w:rPr>
          <w:rFonts w:ascii="Arial" w:hAnsi="Arial" w:cs="Arial"/>
          <w:color w:val="33CCCC"/>
        </w:rPr>
      </w:pPr>
    </w:p>
    <w:p w14:paraId="7018B65F" w14:textId="2E97FFD3" w:rsidR="00F13728" w:rsidRPr="00730B22" w:rsidRDefault="00ED7BA4" w:rsidP="00F13728">
      <w:pPr>
        <w:jc w:val="both"/>
        <w:rPr>
          <w:rFonts w:ascii="Arial" w:hAnsi="Arial" w:cs="Arial"/>
          <w:b/>
          <w:color w:val="000000" w:themeColor="text1"/>
        </w:rPr>
      </w:pPr>
      <w:r w:rsidRPr="00730B22">
        <w:rPr>
          <w:rFonts w:ascii="Arial" w:hAnsi="Arial" w:cs="Arial"/>
          <w:b/>
          <w:color w:val="000000" w:themeColor="text1"/>
        </w:rPr>
        <w:t>Le délai maximum d’</w:t>
      </w:r>
      <w:proofErr w:type="spellStart"/>
      <w:r w:rsidRPr="00730B22">
        <w:rPr>
          <w:rFonts w:ascii="Arial" w:hAnsi="Arial" w:cs="Arial"/>
          <w:b/>
          <w:color w:val="000000" w:themeColor="text1"/>
        </w:rPr>
        <w:t>éxécution</w:t>
      </w:r>
      <w:proofErr w:type="spellEnd"/>
      <w:r w:rsidRPr="00730B22">
        <w:rPr>
          <w:rFonts w:ascii="Arial" w:hAnsi="Arial" w:cs="Arial"/>
          <w:b/>
          <w:color w:val="000000" w:themeColor="text1"/>
        </w:rPr>
        <w:t xml:space="preserve"> des prestations est de </w:t>
      </w:r>
      <w:r w:rsidR="00970B2B" w:rsidRPr="00730B22">
        <w:rPr>
          <w:rFonts w:ascii="Arial" w:hAnsi="Arial" w:cs="Arial"/>
          <w:b/>
          <w:color w:val="000000" w:themeColor="text1"/>
        </w:rPr>
        <w:t>15 jours calendaires</w:t>
      </w:r>
      <w:r w:rsidRPr="00730B22">
        <w:rPr>
          <w:rFonts w:ascii="Arial" w:hAnsi="Arial" w:cs="Arial"/>
          <w:b/>
          <w:color w:val="000000" w:themeColor="text1"/>
        </w:rPr>
        <w:t xml:space="preserve"> à compter de la réception par le titulaire du </w:t>
      </w:r>
      <w:proofErr w:type="spellStart"/>
      <w:r w:rsidRPr="00730B22">
        <w:rPr>
          <w:rFonts w:ascii="Arial" w:hAnsi="Arial" w:cs="Arial"/>
          <w:b/>
          <w:color w:val="000000" w:themeColor="text1"/>
        </w:rPr>
        <w:t>couriel</w:t>
      </w:r>
      <w:proofErr w:type="spellEnd"/>
      <w:r w:rsidRPr="00730B22">
        <w:rPr>
          <w:rFonts w:ascii="Arial" w:hAnsi="Arial" w:cs="Arial"/>
          <w:b/>
          <w:color w:val="000000" w:themeColor="text1"/>
        </w:rPr>
        <w:t xml:space="preserve"> de comman</w:t>
      </w:r>
      <w:r w:rsidR="00970B2B" w:rsidRPr="00730B22">
        <w:rPr>
          <w:rFonts w:ascii="Arial" w:hAnsi="Arial" w:cs="Arial"/>
          <w:b/>
          <w:color w:val="000000" w:themeColor="text1"/>
        </w:rPr>
        <w:t>de. Toutefois, le candidat peut</w:t>
      </w:r>
      <w:r w:rsidRPr="00730B22">
        <w:rPr>
          <w:rFonts w:ascii="Arial" w:hAnsi="Arial" w:cs="Arial"/>
          <w:b/>
          <w:color w:val="000000" w:themeColor="text1"/>
        </w:rPr>
        <w:t xml:space="preserve"> s’engager sur un délai plus court :</w:t>
      </w:r>
    </w:p>
    <w:p w14:paraId="0228CB5A" w14:textId="77777777" w:rsidR="00ED7BA4" w:rsidRDefault="00ED7BA4" w:rsidP="00F13728">
      <w:pPr>
        <w:jc w:val="both"/>
        <w:rPr>
          <w:rFonts w:ascii="Arial" w:hAnsi="Arial" w:cs="Arial"/>
          <w:color w:val="000000" w:themeColor="text1"/>
        </w:rPr>
      </w:pPr>
    </w:p>
    <w:p w14:paraId="2B29E982" w14:textId="77777777" w:rsidR="00ED7BA4" w:rsidRPr="002E3F90" w:rsidRDefault="00ED7BA4" w:rsidP="00ED7BA4">
      <w:pPr>
        <w:pStyle w:val="Normal1"/>
        <w:pBdr>
          <w:top w:val="single" w:sz="4" w:space="1" w:color="auto"/>
          <w:left w:val="single" w:sz="4" w:space="4" w:color="auto"/>
          <w:bottom w:val="single" w:sz="4" w:space="1" w:color="auto"/>
          <w:right w:val="single" w:sz="4" w:space="4" w:color="auto"/>
        </w:pBdr>
        <w:tabs>
          <w:tab w:val="clear" w:pos="284"/>
        </w:tabs>
        <w:ind w:firstLine="0"/>
        <w:rPr>
          <w:rFonts w:ascii="Arial" w:hAnsi="Arial" w:cs="Arial"/>
          <w:noProof/>
          <w:szCs w:val="22"/>
        </w:rPr>
      </w:pPr>
    </w:p>
    <w:p w14:paraId="01EFF49A" w14:textId="4C90948A" w:rsidR="00ED7BA4" w:rsidRPr="002E3F90" w:rsidRDefault="00ED7BA4" w:rsidP="00ED7BA4">
      <w:pPr>
        <w:pStyle w:val="Normal1"/>
        <w:pBdr>
          <w:top w:val="single" w:sz="4" w:space="1" w:color="auto"/>
          <w:left w:val="single" w:sz="4" w:space="4" w:color="auto"/>
          <w:bottom w:val="single" w:sz="4" w:space="1" w:color="auto"/>
          <w:right w:val="single" w:sz="4" w:space="4" w:color="auto"/>
        </w:pBdr>
        <w:tabs>
          <w:tab w:val="clear" w:pos="284"/>
        </w:tabs>
        <w:ind w:firstLine="0"/>
        <w:rPr>
          <w:rFonts w:ascii="Arial" w:hAnsi="Arial" w:cs="Arial"/>
          <w:noProof/>
          <w:szCs w:val="22"/>
        </w:rPr>
      </w:pPr>
      <w:r>
        <w:rPr>
          <w:rFonts w:ascii="Arial" w:hAnsi="Arial" w:cs="Arial"/>
          <w:noProof/>
          <w:szCs w:val="22"/>
        </w:rPr>
        <w:t>Je m’engage à effectuer les prestations comandées dans un délai de …………………… à compter de la réception du courriel de commande.</w:t>
      </w:r>
    </w:p>
    <w:p w14:paraId="6D875949" w14:textId="77777777" w:rsidR="00ED7BA4" w:rsidRPr="002E3F90" w:rsidRDefault="00ED7BA4" w:rsidP="00ED7BA4">
      <w:pPr>
        <w:pStyle w:val="Normal2"/>
        <w:pBdr>
          <w:top w:val="single" w:sz="4" w:space="1" w:color="auto"/>
          <w:left w:val="single" w:sz="4" w:space="4" w:color="auto"/>
          <w:bottom w:val="single" w:sz="4" w:space="1" w:color="auto"/>
          <w:right w:val="single" w:sz="4" w:space="4" w:color="auto"/>
        </w:pBdr>
        <w:ind w:left="0" w:firstLine="0"/>
        <w:rPr>
          <w:rFonts w:ascii="Arial" w:hAnsi="Arial" w:cs="Arial"/>
          <w:noProof/>
          <w:szCs w:val="22"/>
        </w:rPr>
      </w:pPr>
    </w:p>
    <w:p w14:paraId="720DFADB" w14:textId="77777777" w:rsidR="00ED7BA4" w:rsidRPr="00ED7BA4" w:rsidRDefault="00ED7BA4" w:rsidP="00F13728">
      <w:pPr>
        <w:jc w:val="both"/>
        <w:rPr>
          <w:rFonts w:ascii="Arial" w:hAnsi="Arial" w:cs="Arial"/>
          <w:color w:val="000000" w:themeColor="text1"/>
        </w:rPr>
      </w:pPr>
    </w:p>
    <w:p w14:paraId="7018B665" w14:textId="77777777" w:rsidR="00CB35FF" w:rsidRDefault="00CB35FF" w:rsidP="00F13728">
      <w:pPr>
        <w:rPr>
          <w:rFonts w:ascii="Arial Narrow" w:hAnsi="Arial Narrow"/>
          <w:b/>
          <w:u w:val="single"/>
        </w:rPr>
      </w:pPr>
    </w:p>
    <w:p w14:paraId="7018B666" w14:textId="77777777" w:rsidR="00F13728" w:rsidRPr="00827FF3" w:rsidRDefault="00F13728" w:rsidP="00827FF3">
      <w:pPr>
        <w:pStyle w:val="Titre1"/>
        <w:tabs>
          <w:tab w:val="left" w:pos="0"/>
        </w:tabs>
        <w:suppressAutoHyphens/>
        <w:overflowPunct w:val="0"/>
        <w:autoSpaceDE w:val="0"/>
        <w:spacing w:before="240" w:after="60"/>
        <w:textAlignment w:val="baseline"/>
        <w:rPr>
          <w:rFonts w:ascii="Arial" w:hAnsi="Arial" w:cs="Arial"/>
          <w:b/>
        </w:rPr>
      </w:pPr>
      <w:r w:rsidRPr="00827FF3">
        <w:rPr>
          <w:rFonts w:ascii="Arial" w:hAnsi="Arial" w:cs="Arial"/>
          <w:b/>
        </w:rPr>
        <w:t xml:space="preserve">I.4 : Paiement : </w:t>
      </w:r>
    </w:p>
    <w:p w14:paraId="7018B667" w14:textId="77777777" w:rsidR="00F13728" w:rsidRDefault="00F13728">
      <w:pPr>
        <w:rPr>
          <w:rFonts w:ascii="Arial" w:hAnsi="Arial" w:cs="Arial"/>
        </w:rPr>
      </w:pPr>
    </w:p>
    <w:p w14:paraId="7018B668" w14:textId="77777777" w:rsidR="00B145AE" w:rsidRPr="002E3F90" w:rsidRDefault="00B145AE" w:rsidP="00827FF3">
      <w:pPr>
        <w:jc w:val="both"/>
        <w:rPr>
          <w:rFonts w:ascii="Arial" w:hAnsi="Arial" w:cs="Arial"/>
        </w:rPr>
      </w:pPr>
      <w:r w:rsidRPr="002E3F90">
        <w:rPr>
          <w:rFonts w:ascii="Arial" w:hAnsi="Arial" w:cs="Arial"/>
        </w:rPr>
        <w:t xml:space="preserve">Le paiement des sommes dues au titre du marché sera effectué sur le compte suivant : </w:t>
      </w:r>
    </w:p>
    <w:p w14:paraId="7018B669" w14:textId="77777777" w:rsidR="00B145AE" w:rsidRPr="002E3F90" w:rsidRDefault="00B145AE">
      <w:pPr>
        <w:pStyle w:val="Normal1"/>
        <w:numPr>
          <w:ilvl w:val="0"/>
          <w:numId w:val="3"/>
        </w:numPr>
        <w:tabs>
          <w:tab w:val="clear" w:pos="284"/>
          <w:tab w:val="clear" w:pos="567"/>
          <w:tab w:val="left" w:pos="2410"/>
          <w:tab w:val="left" w:leader="dot" w:pos="9072"/>
        </w:tabs>
        <w:ind w:left="567"/>
        <w:rPr>
          <w:rFonts w:ascii="Arial" w:hAnsi="Arial" w:cs="Arial"/>
          <w:szCs w:val="22"/>
        </w:rPr>
      </w:pPr>
      <w:r w:rsidRPr="002E3F90">
        <w:rPr>
          <w:rFonts w:ascii="Arial" w:hAnsi="Arial" w:cs="Arial"/>
          <w:i/>
          <w:szCs w:val="22"/>
        </w:rPr>
        <w:t>Compte ouvert à l’organisme bancaire :</w:t>
      </w:r>
      <w:r w:rsidRPr="002E3F90">
        <w:rPr>
          <w:rFonts w:ascii="Arial" w:hAnsi="Arial" w:cs="Arial"/>
          <w:szCs w:val="22"/>
        </w:rPr>
        <w:tab/>
      </w:r>
    </w:p>
    <w:p w14:paraId="7018B66A" w14:textId="77777777" w:rsidR="00B145AE" w:rsidRPr="002E3F90" w:rsidRDefault="00B145AE">
      <w:pPr>
        <w:pStyle w:val="Normal1"/>
        <w:numPr>
          <w:ilvl w:val="0"/>
          <w:numId w:val="3"/>
        </w:numPr>
        <w:tabs>
          <w:tab w:val="clear" w:pos="284"/>
          <w:tab w:val="clear" w:pos="567"/>
          <w:tab w:val="left" w:pos="2410"/>
          <w:tab w:val="left" w:leader="dot" w:pos="9072"/>
        </w:tabs>
        <w:ind w:left="567"/>
        <w:jc w:val="left"/>
        <w:rPr>
          <w:rFonts w:ascii="Arial" w:hAnsi="Arial" w:cs="Arial"/>
          <w:szCs w:val="22"/>
        </w:rPr>
      </w:pPr>
      <w:r w:rsidRPr="002E3F90">
        <w:rPr>
          <w:rFonts w:ascii="Arial" w:hAnsi="Arial" w:cs="Arial"/>
          <w:i/>
          <w:iCs/>
          <w:szCs w:val="22"/>
        </w:rPr>
        <w:t>A (domiciliation bancaire)</w:t>
      </w:r>
      <w:r w:rsidRPr="002E3F90">
        <w:rPr>
          <w:rFonts w:ascii="Arial" w:hAnsi="Arial" w:cs="Arial"/>
          <w:szCs w:val="22"/>
        </w:rPr>
        <w:t> :    ……………………………………………………………</w:t>
      </w:r>
    </w:p>
    <w:p w14:paraId="7018B66B" w14:textId="77777777" w:rsidR="00B145AE" w:rsidRPr="002E3F90" w:rsidRDefault="00B145AE">
      <w:pPr>
        <w:pStyle w:val="Normal1"/>
        <w:numPr>
          <w:ilvl w:val="0"/>
          <w:numId w:val="3"/>
        </w:numPr>
        <w:tabs>
          <w:tab w:val="clear" w:pos="284"/>
          <w:tab w:val="clear" w:pos="567"/>
          <w:tab w:val="left" w:pos="2410"/>
          <w:tab w:val="left" w:leader="dot" w:pos="9072"/>
        </w:tabs>
        <w:ind w:left="567"/>
        <w:rPr>
          <w:rFonts w:ascii="Arial" w:hAnsi="Arial" w:cs="Arial"/>
          <w:szCs w:val="22"/>
        </w:rPr>
      </w:pPr>
      <w:r w:rsidRPr="002E3F90">
        <w:rPr>
          <w:rFonts w:ascii="Arial" w:hAnsi="Arial" w:cs="Arial"/>
          <w:i/>
          <w:szCs w:val="22"/>
        </w:rPr>
        <w:t xml:space="preserve"> au nom de :</w:t>
      </w:r>
      <w:r w:rsidRPr="002E3F90">
        <w:rPr>
          <w:rFonts w:ascii="Arial" w:hAnsi="Arial" w:cs="Arial"/>
          <w:iCs/>
          <w:szCs w:val="22"/>
        </w:rPr>
        <w:t xml:space="preserve"> </w:t>
      </w:r>
      <w:r w:rsidRPr="002E3F90">
        <w:rPr>
          <w:rFonts w:ascii="Arial" w:hAnsi="Arial" w:cs="Arial"/>
          <w:szCs w:val="22"/>
        </w:rPr>
        <w:tab/>
      </w:r>
      <w:r w:rsidRPr="002E3F90">
        <w:rPr>
          <w:rFonts w:ascii="Arial" w:hAnsi="Arial" w:cs="Arial"/>
          <w:szCs w:val="22"/>
        </w:rPr>
        <w:tab/>
      </w:r>
    </w:p>
    <w:p w14:paraId="7018B66C" w14:textId="77777777" w:rsidR="00B145AE" w:rsidRPr="002E3F90" w:rsidRDefault="00B145AE">
      <w:pPr>
        <w:pStyle w:val="Normal1"/>
        <w:numPr>
          <w:ilvl w:val="0"/>
          <w:numId w:val="3"/>
        </w:numPr>
        <w:tabs>
          <w:tab w:val="clear" w:pos="284"/>
          <w:tab w:val="clear" w:pos="567"/>
          <w:tab w:val="left" w:pos="2410"/>
          <w:tab w:val="left" w:leader="dot" w:pos="9072"/>
        </w:tabs>
        <w:ind w:left="567"/>
        <w:rPr>
          <w:rFonts w:ascii="Arial" w:hAnsi="Arial" w:cs="Arial"/>
          <w:szCs w:val="22"/>
        </w:rPr>
      </w:pPr>
      <w:r w:rsidRPr="002E3F90">
        <w:rPr>
          <w:rFonts w:ascii="Arial" w:hAnsi="Arial" w:cs="Arial"/>
          <w:szCs w:val="22"/>
        </w:rPr>
        <w:t xml:space="preserve">sous le numéro : </w:t>
      </w:r>
      <w:r w:rsidRPr="002E3F90">
        <w:rPr>
          <w:rFonts w:ascii="Arial" w:hAnsi="Arial" w:cs="Arial"/>
          <w:szCs w:val="22"/>
        </w:rPr>
        <w:tab/>
      </w:r>
      <w:r w:rsidRPr="002E3F90">
        <w:rPr>
          <w:rFonts w:ascii="Arial" w:hAnsi="Arial" w:cs="Arial"/>
          <w:szCs w:val="22"/>
        </w:rPr>
        <w:tab/>
      </w:r>
    </w:p>
    <w:p w14:paraId="7018B66D" w14:textId="77777777" w:rsidR="00B145AE" w:rsidRPr="002E3F90" w:rsidRDefault="00B145AE">
      <w:pPr>
        <w:pStyle w:val="Normal1"/>
        <w:tabs>
          <w:tab w:val="clear" w:pos="284"/>
          <w:tab w:val="clear" w:pos="567"/>
          <w:tab w:val="left" w:pos="2410"/>
          <w:tab w:val="left" w:leader="dot" w:pos="9072"/>
        </w:tabs>
        <w:ind w:left="284" w:firstLine="0"/>
        <w:rPr>
          <w:rFonts w:ascii="Arial" w:hAnsi="Arial" w:cs="Arial"/>
          <w:szCs w:val="22"/>
        </w:rPr>
      </w:pPr>
      <w:r w:rsidRPr="002E3F90">
        <w:rPr>
          <w:rFonts w:ascii="Arial" w:hAnsi="Arial" w:cs="Arial"/>
          <w:szCs w:val="22"/>
        </w:rPr>
        <w:t>Code banque : ……………………  Code guichet : ………………….. Clé : ………………</w:t>
      </w:r>
    </w:p>
    <w:p w14:paraId="7018B66E" w14:textId="77777777" w:rsidR="00B145AE" w:rsidRPr="002E3F90" w:rsidRDefault="00B145AE">
      <w:pPr>
        <w:pStyle w:val="Normal1"/>
        <w:tabs>
          <w:tab w:val="clear" w:pos="284"/>
          <w:tab w:val="clear" w:pos="567"/>
          <w:tab w:val="left" w:pos="2410"/>
          <w:tab w:val="left" w:leader="dot" w:pos="9072"/>
        </w:tabs>
        <w:ind w:left="284" w:firstLine="0"/>
        <w:rPr>
          <w:rFonts w:ascii="Arial" w:hAnsi="Arial" w:cs="Arial"/>
          <w:b/>
          <w:szCs w:val="22"/>
        </w:rPr>
      </w:pPr>
      <w:r w:rsidRPr="002E3F90">
        <w:rPr>
          <w:rFonts w:ascii="Arial" w:hAnsi="Arial" w:cs="Arial"/>
          <w:b/>
          <w:szCs w:val="22"/>
        </w:rPr>
        <w:t>(Joindre un R.I.B.</w:t>
      </w:r>
      <w:r w:rsidR="00D54E3F">
        <w:rPr>
          <w:rFonts w:ascii="Arial" w:hAnsi="Arial" w:cs="Arial"/>
          <w:b/>
          <w:szCs w:val="22"/>
        </w:rPr>
        <w:t>/I.BA.N.)</w:t>
      </w:r>
    </w:p>
    <w:p w14:paraId="7018B66F" w14:textId="77777777" w:rsidR="00B145AE" w:rsidRPr="002E3F90" w:rsidRDefault="00B145AE">
      <w:pPr>
        <w:rPr>
          <w:rFonts w:ascii="Arial" w:hAnsi="Arial" w:cs="Arial"/>
        </w:rPr>
      </w:pPr>
    </w:p>
    <w:p w14:paraId="7018B670" w14:textId="77777777" w:rsidR="00B145AE" w:rsidRPr="002E3F90" w:rsidRDefault="00B145AE">
      <w:pPr>
        <w:rPr>
          <w:rFonts w:ascii="Arial" w:hAnsi="Arial" w:cs="Arial"/>
        </w:rPr>
      </w:pPr>
    </w:p>
    <w:p w14:paraId="7018B671" w14:textId="77777777" w:rsidR="00F13728" w:rsidRDefault="00F13728" w:rsidP="00F13728">
      <w:pPr>
        <w:jc w:val="both"/>
        <w:rPr>
          <w:rFonts w:ascii="Arial" w:hAnsi="Arial" w:cs="Arial"/>
        </w:rPr>
      </w:pPr>
      <w:r w:rsidRPr="00827FF3">
        <w:rPr>
          <w:rFonts w:ascii="Arial" w:hAnsi="Arial" w:cs="Arial"/>
        </w:rPr>
        <w:t>Si le montant du marché est supérieur à 50 000 € H.T.et le délai d’exécution est supérieur à 2 mois, le titulaire déclare :</w:t>
      </w:r>
    </w:p>
    <w:p w14:paraId="7018B672" w14:textId="77777777" w:rsidR="00827FF3" w:rsidRPr="00827FF3" w:rsidRDefault="00827FF3" w:rsidP="00F13728">
      <w:pPr>
        <w:jc w:val="both"/>
        <w:rPr>
          <w:rFonts w:ascii="Arial" w:hAnsi="Arial" w:cs="Arial"/>
        </w:rPr>
      </w:pPr>
    </w:p>
    <w:p w14:paraId="7018B673" w14:textId="77777777" w:rsidR="00255BA0" w:rsidRPr="002E3F90" w:rsidRDefault="00255BA0" w:rsidP="00255BA0">
      <w:pPr>
        <w:ind w:firstLine="708"/>
        <w:jc w:val="both"/>
        <w:rPr>
          <w:rFonts w:ascii="Arial" w:hAnsi="Arial" w:cs="Arial"/>
        </w:rPr>
      </w:pPr>
      <w:r w:rsidRPr="002E259F">
        <w:rPr>
          <w:rFonts w:ascii="Arial" w:hAnsi="Arial" w:cs="Arial"/>
          <w:noProof/>
        </w:rPr>
        <w:fldChar w:fldCharType="begin">
          <w:ffData>
            <w:name w:val="Texte1"/>
            <w:enabled w:val="0"/>
            <w:calcOnExit w:val="0"/>
            <w:checkBox>
              <w:sizeAuto/>
              <w:default w:val="0"/>
            </w:checkBox>
          </w:ffData>
        </w:fldChar>
      </w:r>
      <w:bookmarkStart w:id="0" w:name="Texte1"/>
      <w:r w:rsidRPr="002E259F">
        <w:rPr>
          <w:rFonts w:ascii="Arial" w:hAnsi="Arial" w:cs="Arial"/>
          <w:noProof/>
        </w:rPr>
        <w:instrText xml:space="preserve"> FORMCHECKBOX </w:instrText>
      </w:r>
      <w:r w:rsidR="00776F84">
        <w:rPr>
          <w:rFonts w:ascii="Arial" w:hAnsi="Arial" w:cs="Arial"/>
          <w:noProof/>
        </w:rPr>
      </w:r>
      <w:r w:rsidR="00776F84">
        <w:rPr>
          <w:rFonts w:ascii="Arial" w:hAnsi="Arial" w:cs="Arial"/>
          <w:noProof/>
        </w:rPr>
        <w:fldChar w:fldCharType="separate"/>
      </w:r>
      <w:r w:rsidRPr="002E259F">
        <w:rPr>
          <w:rFonts w:ascii="Arial" w:hAnsi="Arial" w:cs="Arial"/>
          <w:noProof/>
        </w:rPr>
        <w:fldChar w:fldCharType="end"/>
      </w:r>
      <w:bookmarkEnd w:id="0"/>
      <w:r w:rsidRPr="002E259F">
        <w:rPr>
          <w:rFonts w:ascii="Arial" w:hAnsi="Arial" w:cs="Arial"/>
          <w:noProof/>
        </w:rPr>
        <w:tab/>
        <w:t>refuser de percevoir l’avance prévue</w:t>
      </w:r>
      <w:r w:rsidRPr="002E259F">
        <w:rPr>
          <w:rFonts w:ascii="Arial" w:hAnsi="Arial" w:cs="Arial"/>
        </w:rPr>
        <w:t xml:space="preserve"> à l’article R.2191-3 du </w:t>
      </w:r>
      <w:r>
        <w:rPr>
          <w:rFonts w:ascii="Arial" w:hAnsi="Arial" w:cs="Arial"/>
        </w:rPr>
        <w:t>Code de la Commande Publique</w:t>
      </w:r>
    </w:p>
    <w:p w14:paraId="7018B674" w14:textId="77777777" w:rsidR="00255BA0" w:rsidRPr="002E3F90" w:rsidRDefault="00255BA0" w:rsidP="00255BA0">
      <w:pPr>
        <w:jc w:val="both"/>
        <w:rPr>
          <w:rFonts w:ascii="Arial" w:hAnsi="Arial" w:cs="Arial"/>
        </w:rPr>
      </w:pPr>
      <w:r w:rsidRPr="002E3F90">
        <w:rPr>
          <w:rFonts w:ascii="Arial" w:hAnsi="Arial" w:cs="Arial"/>
          <w:noProof/>
        </w:rPr>
        <w:tab/>
      </w:r>
      <w:r w:rsidRPr="002E3F90">
        <w:rPr>
          <w:rFonts w:ascii="Arial" w:hAnsi="Arial" w:cs="Arial"/>
          <w:noProof/>
        </w:rPr>
        <w:fldChar w:fldCharType="begin">
          <w:ffData>
            <w:name w:val="Texte2"/>
            <w:enabled w:val="0"/>
            <w:calcOnExit w:val="0"/>
            <w:checkBox>
              <w:sizeAuto/>
              <w:default w:val="0"/>
            </w:checkBox>
          </w:ffData>
        </w:fldChar>
      </w:r>
      <w:bookmarkStart w:id="1" w:name="Texte2"/>
      <w:r w:rsidRPr="002E3F90">
        <w:rPr>
          <w:rFonts w:ascii="Arial" w:hAnsi="Arial" w:cs="Arial"/>
          <w:noProof/>
        </w:rPr>
        <w:instrText xml:space="preserve"> FORMCHECKBOX </w:instrText>
      </w:r>
      <w:r w:rsidR="00776F84">
        <w:rPr>
          <w:rFonts w:ascii="Arial" w:hAnsi="Arial" w:cs="Arial"/>
          <w:noProof/>
        </w:rPr>
      </w:r>
      <w:r w:rsidR="00776F84">
        <w:rPr>
          <w:rFonts w:ascii="Arial" w:hAnsi="Arial" w:cs="Arial"/>
          <w:noProof/>
        </w:rPr>
        <w:fldChar w:fldCharType="separate"/>
      </w:r>
      <w:r w:rsidRPr="002E3F90">
        <w:rPr>
          <w:rFonts w:ascii="Arial" w:hAnsi="Arial" w:cs="Arial"/>
          <w:noProof/>
        </w:rPr>
        <w:fldChar w:fldCharType="end"/>
      </w:r>
      <w:bookmarkEnd w:id="1"/>
      <w:r w:rsidRPr="002E3F90">
        <w:rPr>
          <w:rFonts w:ascii="Arial" w:hAnsi="Arial" w:cs="Arial"/>
          <w:noProof/>
        </w:rPr>
        <w:tab/>
        <w:t>accepter de percevoir l’avance </w:t>
      </w:r>
      <w:r>
        <w:rPr>
          <w:rFonts w:ascii="Arial" w:hAnsi="Arial" w:cs="Arial"/>
          <w:noProof/>
        </w:rPr>
        <w:t>prévue</w:t>
      </w:r>
      <w:r w:rsidRPr="002E3F90">
        <w:rPr>
          <w:rFonts w:ascii="Arial" w:hAnsi="Arial" w:cs="Arial"/>
        </w:rPr>
        <w:t xml:space="preserve"> à l’article </w:t>
      </w:r>
      <w:r w:rsidRPr="002E259F">
        <w:rPr>
          <w:rFonts w:ascii="Arial" w:hAnsi="Arial" w:cs="Arial"/>
        </w:rPr>
        <w:t xml:space="preserve">R.2191-3 du </w:t>
      </w:r>
      <w:r>
        <w:rPr>
          <w:rFonts w:ascii="Arial" w:hAnsi="Arial" w:cs="Arial"/>
        </w:rPr>
        <w:t>Code de la Commande Publique</w:t>
      </w:r>
    </w:p>
    <w:p w14:paraId="7018B675" w14:textId="77777777" w:rsidR="00B145AE" w:rsidRPr="002E3F90" w:rsidRDefault="00B145AE" w:rsidP="00883644">
      <w:pPr>
        <w:jc w:val="both"/>
        <w:rPr>
          <w:rFonts w:ascii="Arial" w:hAnsi="Arial" w:cs="Arial"/>
        </w:rPr>
      </w:pPr>
    </w:p>
    <w:p w14:paraId="7018B677" w14:textId="77777777" w:rsidR="00B145AE" w:rsidRPr="002E3F90" w:rsidRDefault="00B145AE" w:rsidP="00716973">
      <w:pPr>
        <w:pStyle w:val="Normal1"/>
        <w:keepNext/>
        <w:ind w:firstLine="0"/>
        <w:rPr>
          <w:rFonts w:ascii="Arial" w:hAnsi="Arial" w:cs="Arial"/>
          <w:szCs w:val="22"/>
        </w:rPr>
      </w:pPr>
    </w:p>
    <w:p w14:paraId="7018B678" w14:textId="77777777" w:rsidR="00B145AE" w:rsidRPr="002E3F90" w:rsidRDefault="00B145AE" w:rsidP="00B33E27">
      <w:pPr>
        <w:pBdr>
          <w:top w:val="single" w:sz="4" w:space="1" w:color="auto"/>
          <w:left w:val="single" w:sz="4" w:space="4" w:color="auto"/>
          <w:bottom w:val="single" w:sz="4" w:space="1" w:color="auto"/>
          <w:right w:val="single" w:sz="4" w:space="4" w:color="auto"/>
        </w:pBdr>
        <w:rPr>
          <w:rFonts w:ascii="Arial" w:hAnsi="Arial" w:cs="Arial"/>
          <w:sz w:val="22"/>
          <w:szCs w:val="22"/>
        </w:rPr>
      </w:pPr>
    </w:p>
    <w:p w14:paraId="7018B679" w14:textId="77777777" w:rsidR="00255BA0" w:rsidRPr="002E3F90" w:rsidRDefault="00255BA0" w:rsidP="00255BA0">
      <w:pPr>
        <w:pStyle w:val="Normal1"/>
        <w:keepNext/>
        <w:pBdr>
          <w:top w:val="single" w:sz="4" w:space="1" w:color="auto"/>
          <w:left w:val="single" w:sz="4" w:space="4" w:color="auto"/>
          <w:bottom w:val="single" w:sz="4" w:space="1" w:color="auto"/>
          <w:right w:val="single" w:sz="4" w:space="4" w:color="auto"/>
        </w:pBdr>
        <w:ind w:firstLine="0"/>
        <w:rPr>
          <w:rFonts w:ascii="Arial" w:hAnsi="Arial" w:cs="Arial"/>
          <w:b/>
          <w:szCs w:val="22"/>
        </w:rPr>
      </w:pPr>
      <w:r w:rsidRPr="002E3F90">
        <w:rPr>
          <w:rFonts w:ascii="Arial" w:hAnsi="Arial" w:cs="Arial"/>
          <w:b/>
          <w:szCs w:val="22"/>
        </w:rPr>
        <w:t xml:space="preserve">J’affirme (nous affirmons) sous peine de résiliation du marché, ou de mise en régie à mes (nos) torts exclusifs que la (les) société(s) pour laquelle (lesquelles) j’interviens (nous intervenons) ne tombe(nt) pas sous le coup des </w:t>
      </w:r>
      <w:r w:rsidRPr="00007D58">
        <w:rPr>
          <w:rFonts w:ascii="Arial" w:hAnsi="Arial" w:cs="Arial"/>
          <w:b/>
          <w:szCs w:val="22"/>
        </w:rPr>
        <w:t xml:space="preserve">interdictions découlant des articles </w:t>
      </w:r>
      <w:r>
        <w:rPr>
          <w:rFonts w:ascii="Arial" w:hAnsi="Arial" w:cs="Arial"/>
          <w:b/>
          <w:szCs w:val="22"/>
        </w:rPr>
        <w:t>L. 2141-1 à L. 2141-5 et L. 2141-7 à L. 2141-11 du Code de la Commande Publique.</w:t>
      </w:r>
    </w:p>
    <w:p w14:paraId="7018B67A" w14:textId="77777777" w:rsidR="00B145AE" w:rsidRPr="002E3F90" w:rsidRDefault="00B145AE" w:rsidP="00B33E27">
      <w:pPr>
        <w:pBdr>
          <w:top w:val="single" w:sz="4" w:space="1" w:color="auto"/>
          <w:left w:val="single" w:sz="4" w:space="4" w:color="auto"/>
          <w:bottom w:val="single" w:sz="4" w:space="1" w:color="auto"/>
          <w:right w:val="single" w:sz="4" w:space="4" w:color="auto"/>
        </w:pBdr>
        <w:rPr>
          <w:rFonts w:ascii="Arial" w:hAnsi="Arial" w:cs="Arial"/>
        </w:rPr>
      </w:pPr>
    </w:p>
    <w:p w14:paraId="7018B67B" w14:textId="77777777" w:rsidR="00B33E27" w:rsidRPr="002E3F90" w:rsidRDefault="00B33E27">
      <w:pPr>
        <w:rPr>
          <w:rFonts w:ascii="Arial" w:hAnsi="Arial" w:cs="Arial"/>
        </w:rPr>
      </w:pPr>
    </w:p>
    <w:p w14:paraId="7018B67C" w14:textId="77777777" w:rsidR="006E036B" w:rsidRPr="002E3F90" w:rsidRDefault="006E036B" w:rsidP="006E036B">
      <w:pPr>
        <w:keepNext/>
        <w:keepLines/>
        <w:pBdr>
          <w:bottom w:val="double" w:sz="6" w:space="1" w:color="auto"/>
        </w:pBdr>
        <w:spacing w:after="240"/>
        <w:rPr>
          <w:rFonts w:ascii="Arial" w:hAnsi="Arial" w:cs="Arial"/>
          <w:b/>
          <w:szCs w:val="22"/>
        </w:rPr>
      </w:pPr>
      <w:r w:rsidRPr="002E3F90">
        <w:rPr>
          <w:rFonts w:ascii="Arial" w:hAnsi="Arial" w:cs="Arial"/>
          <w:b/>
          <w:szCs w:val="22"/>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E036B" w:rsidRPr="002E3F90" w14:paraId="7018B67F" w14:textId="77777777">
        <w:tc>
          <w:tcPr>
            <w:tcW w:w="4606" w:type="dxa"/>
          </w:tcPr>
          <w:p w14:paraId="7018B67D" w14:textId="77777777" w:rsidR="006E036B" w:rsidRPr="002E3F90" w:rsidRDefault="006E036B" w:rsidP="00B145AE">
            <w:pPr>
              <w:keepNext/>
              <w:keepLines/>
              <w:jc w:val="center"/>
              <w:rPr>
                <w:rFonts w:ascii="Arial" w:hAnsi="Arial" w:cs="Arial"/>
                <w:szCs w:val="22"/>
              </w:rPr>
            </w:pPr>
            <w:r w:rsidRPr="002E3F90">
              <w:rPr>
                <w:rFonts w:ascii="Arial" w:hAnsi="Arial" w:cs="Arial"/>
                <w:i/>
                <w:szCs w:val="22"/>
              </w:rPr>
              <w:t>Fait en un seul original</w:t>
            </w:r>
          </w:p>
        </w:tc>
        <w:tc>
          <w:tcPr>
            <w:tcW w:w="4606" w:type="dxa"/>
          </w:tcPr>
          <w:p w14:paraId="7018B67E" w14:textId="77777777" w:rsidR="006E036B" w:rsidRPr="002E3F90" w:rsidRDefault="006E036B" w:rsidP="00B145AE">
            <w:pPr>
              <w:keepNext/>
              <w:keepLines/>
              <w:jc w:val="center"/>
              <w:rPr>
                <w:rFonts w:ascii="Arial" w:hAnsi="Arial" w:cs="Arial"/>
                <w:b/>
                <w:szCs w:val="22"/>
              </w:rPr>
            </w:pPr>
            <w:r w:rsidRPr="002E3F90">
              <w:rPr>
                <w:rFonts w:ascii="Arial" w:hAnsi="Arial" w:cs="Arial"/>
                <w:b/>
                <w:szCs w:val="22"/>
              </w:rPr>
              <w:t>Signature du candidat</w:t>
            </w:r>
          </w:p>
        </w:tc>
      </w:tr>
      <w:tr w:rsidR="006E036B" w:rsidRPr="002E3F90" w14:paraId="7018B682" w14:textId="77777777">
        <w:tc>
          <w:tcPr>
            <w:tcW w:w="4606" w:type="dxa"/>
          </w:tcPr>
          <w:p w14:paraId="7018B680" w14:textId="77777777" w:rsidR="006E036B" w:rsidRPr="002E3F90" w:rsidRDefault="006E036B" w:rsidP="00B145AE">
            <w:pPr>
              <w:keepNext/>
              <w:keepLines/>
              <w:jc w:val="center"/>
              <w:rPr>
                <w:rFonts w:ascii="Arial" w:hAnsi="Arial" w:cs="Arial"/>
                <w:szCs w:val="22"/>
              </w:rPr>
            </w:pPr>
            <w:r w:rsidRPr="002E3F90">
              <w:rPr>
                <w:rFonts w:ascii="Arial" w:hAnsi="Arial" w:cs="Arial"/>
                <w:szCs w:val="22"/>
              </w:rPr>
              <w:t>A ..........................................</w:t>
            </w:r>
          </w:p>
        </w:tc>
        <w:tc>
          <w:tcPr>
            <w:tcW w:w="4606" w:type="dxa"/>
          </w:tcPr>
          <w:p w14:paraId="7018B681" w14:textId="77777777" w:rsidR="006E036B" w:rsidRPr="002E3F90" w:rsidRDefault="006E036B" w:rsidP="00B145AE">
            <w:pPr>
              <w:keepNext/>
              <w:keepLines/>
              <w:jc w:val="center"/>
              <w:rPr>
                <w:rFonts w:ascii="Arial" w:hAnsi="Arial" w:cs="Arial"/>
                <w:i/>
                <w:szCs w:val="22"/>
              </w:rPr>
            </w:pPr>
            <w:r w:rsidRPr="002E3F90">
              <w:rPr>
                <w:rFonts w:ascii="Arial" w:hAnsi="Arial" w:cs="Arial"/>
                <w:i/>
                <w:szCs w:val="22"/>
              </w:rPr>
              <w:t>Porter la mention manuscrite</w:t>
            </w:r>
          </w:p>
        </w:tc>
      </w:tr>
      <w:tr w:rsidR="006E036B" w:rsidRPr="002E3F90" w14:paraId="7018B685" w14:textId="77777777">
        <w:tc>
          <w:tcPr>
            <w:tcW w:w="4606" w:type="dxa"/>
          </w:tcPr>
          <w:p w14:paraId="7018B683" w14:textId="77777777" w:rsidR="006E036B" w:rsidRPr="002E3F90" w:rsidRDefault="006E036B" w:rsidP="00B145AE">
            <w:pPr>
              <w:keepNext/>
              <w:keepLines/>
              <w:jc w:val="center"/>
              <w:rPr>
                <w:rFonts w:ascii="Arial" w:hAnsi="Arial" w:cs="Arial"/>
                <w:szCs w:val="22"/>
              </w:rPr>
            </w:pPr>
            <w:r w:rsidRPr="002E3F90">
              <w:rPr>
                <w:rFonts w:ascii="Arial" w:hAnsi="Arial" w:cs="Arial"/>
                <w:szCs w:val="22"/>
              </w:rPr>
              <w:t>Le ..........................................</w:t>
            </w:r>
          </w:p>
        </w:tc>
        <w:tc>
          <w:tcPr>
            <w:tcW w:w="4606" w:type="dxa"/>
          </w:tcPr>
          <w:p w14:paraId="7018B684" w14:textId="77777777" w:rsidR="006E036B" w:rsidRPr="002E3F90" w:rsidRDefault="006E036B" w:rsidP="00B145AE">
            <w:pPr>
              <w:keepNext/>
              <w:keepLines/>
              <w:jc w:val="center"/>
              <w:rPr>
                <w:rFonts w:ascii="Arial" w:hAnsi="Arial" w:cs="Arial"/>
                <w:i/>
                <w:szCs w:val="22"/>
              </w:rPr>
            </w:pPr>
            <w:r w:rsidRPr="002E3F90">
              <w:rPr>
                <w:rFonts w:ascii="Arial" w:hAnsi="Arial" w:cs="Arial"/>
                <w:i/>
                <w:szCs w:val="22"/>
              </w:rPr>
              <w:t>« Lu et approuvé »</w:t>
            </w:r>
          </w:p>
        </w:tc>
      </w:tr>
    </w:tbl>
    <w:p w14:paraId="7018B686" w14:textId="77777777" w:rsidR="006E036B" w:rsidRPr="002E3F90" w:rsidRDefault="006E036B">
      <w:pPr>
        <w:rPr>
          <w:rFonts w:ascii="Arial" w:hAnsi="Arial" w:cs="Arial"/>
        </w:rPr>
      </w:pPr>
    </w:p>
    <w:p w14:paraId="7018B687" w14:textId="77777777" w:rsidR="008E7C5B" w:rsidRPr="002E3F90" w:rsidRDefault="008E7C5B">
      <w:pPr>
        <w:rPr>
          <w:rFonts w:ascii="Arial" w:hAnsi="Arial" w:cs="Arial"/>
        </w:rPr>
      </w:pPr>
    </w:p>
    <w:p w14:paraId="7018B688" w14:textId="77777777" w:rsidR="00B33E27" w:rsidRPr="002E3F90" w:rsidRDefault="00B33E27" w:rsidP="00B33E27">
      <w:pPr>
        <w:pStyle w:val="Titre3"/>
        <w:keepLines/>
        <w:pBdr>
          <w:bottom w:val="double" w:sz="6" w:space="1" w:color="auto"/>
        </w:pBdr>
        <w:spacing w:after="240"/>
        <w:rPr>
          <w:rFonts w:ascii="Arial" w:hAnsi="Arial" w:cs="Arial"/>
          <w:bCs w:val="0"/>
        </w:rPr>
      </w:pPr>
      <w:r w:rsidRPr="002E3F90">
        <w:rPr>
          <w:rFonts w:ascii="Arial" w:hAnsi="Arial" w:cs="Arial"/>
          <w:bCs w:val="0"/>
        </w:rPr>
        <w:t xml:space="preserve">ACCEPTATION DE L’OFFRE PAR LE POUVOIR ADJUDICATEUR </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33E27" w:rsidRPr="002E3F90" w14:paraId="7018B68C" w14:textId="77777777">
        <w:tc>
          <w:tcPr>
            <w:tcW w:w="4606" w:type="dxa"/>
          </w:tcPr>
          <w:p w14:paraId="7018B689" w14:textId="619F4F31" w:rsidR="00B33E27" w:rsidRPr="002E3F90" w:rsidRDefault="00B33E27" w:rsidP="00ED68D5">
            <w:pPr>
              <w:keepNext/>
              <w:keepLines/>
              <w:jc w:val="center"/>
              <w:rPr>
                <w:rFonts w:ascii="Arial" w:hAnsi="Arial" w:cs="Arial"/>
                <w:i/>
                <w:szCs w:val="22"/>
              </w:rPr>
            </w:pPr>
            <w:r w:rsidRPr="002E3F90">
              <w:rPr>
                <w:rFonts w:ascii="Arial" w:hAnsi="Arial" w:cs="Arial"/>
                <w:i/>
                <w:szCs w:val="22"/>
              </w:rPr>
              <w:t xml:space="preserve">Est acceptée la présente offre </w:t>
            </w:r>
          </w:p>
          <w:p w14:paraId="7018B68A" w14:textId="77777777" w:rsidR="00B33E27" w:rsidRPr="002E3F90" w:rsidRDefault="00B33E27" w:rsidP="00ED68D5">
            <w:pPr>
              <w:keepNext/>
              <w:keepLines/>
              <w:jc w:val="center"/>
              <w:rPr>
                <w:rFonts w:ascii="Arial" w:hAnsi="Arial" w:cs="Arial"/>
                <w:i/>
                <w:szCs w:val="22"/>
              </w:rPr>
            </w:pPr>
            <w:r w:rsidRPr="002E3F90">
              <w:rPr>
                <w:rFonts w:ascii="Arial" w:hAnsi="Arial" w:cs="Arial"/>
                <w:i/>
                <w:szCs w:val="22"/>
              </w:rPr>
              <w:t>pour valoir acte d’engagement</w:t>
            </w:r>
          </w:p>
        </w:tc>
        <w:tc>
          <w:tcPr>
            <w:tcW w:w="4606" w:type="dxa"/>
          </w:tcPr>
          <w:p w14:paraId="7018B68B" w14:textId="182E5AA8" w:rsidR="00B33E27" w:rsidRPr="002E3F90" w:rsidRDefault="00B33E27" w:rsidP="00ED68D5">
            <w:pPr>
              <w:keepNext/>
              <w:keepLines/>
              <w:rPr>
                <w:rFonts w:ascii="Arial" w:hAnsi="Arial" w:cs="Arial"/>
                <w:b/>
                <w:szCs w:val="22"/>
              </w:rPr>
            </w:pPr>
            <w:r w:rsidRPr="002E3F90">
              <w:rPr>
                <w:rFonts w:ascii="Arial" w:hAnsi="Arial" w:cs="Arial"/>
                <w:b/>
                <w:szCs w:val="22"/>
              </w:rPr>
              <w:t xml:space="preserve">Signature du </w:t>
            </w:r>
            <w:r w:rsidR="00E25DDB" w:rsidRPr="002E3F90">
              <w:rPr>
                <w:rFonts w:ascii="Arial" w:hAnsi="Arial" w:cs="Arial"/>
                <w:b/>
                <w:szCs w:val="22"/>
              </w:rPr>
              <w:t xml:space="preserve">représentant du </w:t>
            </w:r>
            <w:r w:rsidRPr="002E3F90">
              <w:rPr>
                <w:rFonts w:ascii="Arial" w:hAnsi="Arial" w:cs="Arial"/>
                <w:b/>
                <w:szCs w:val="22"/>
              </w:rPr>
              <w:t>pouvoir adjudicateur</w:t>
            </w:r>
            <w:r w:rsidR="00DA2436">
              <w:rPr>
                <w:rFonts w:ascii="Arial" w:hAnsi="Arial" w:cs="Arial"/>
                <w:b/>
                <w:szCs w:val="22"/>
              </w:rPr>
              <w:t xml:space="preserve"> habilité par la délibération n°2020-03-002 du 03 juillet 2020</w:t>
            </w:r>
          </w:p>
        </w:tc>
      </w:tr>
      <w:tr w:rsidR="00B33E27" w:rsidRPr="002E3F90" w14:paraId="7018B692" w14:textId="77777777">
        <w:tc>
          <w:tcPr>
            <w:tcW w:w="4606" w:type="dxa"/>
          </w:tcPr>
          <w:p w14:paraId="7018B68D" w14:textId="77777777" w:rsidR="00B33E27" w:rsidRPr="002E3F90" w:rsidRDefault="00616F0D" w:rsidP="004B702E">
            <w:pPr>
              <w:keepNext/>
              <w:keepLines/>
              <w:rPr>
                <w:rFonts w:ascii="Arial" w:hAnsi="Arial" w:cs="Arial"/>
                <w:szCs w:val="22"/>
              </w:rPr>
            </w:pPr>
            <w:r w:rsidRPr="002E3F90">
              <w:rPr>
                <w:rFonts w:ascii="Arial" w:hAnsi="Arial" w:cs="Arial"/>
                <w:szCs w:val="22"/>
              </w:rPr>
              <w:t xml:space="preserve">          </w:t>
            </w:r>
            <w:r w:rsidR="00B33E27" w:rsidRPr="002E3F90">
              <w:rPr>
                <w:rFonts w:ascii="Arial" w:hAnsi="Arial" w:cs="Arial"/>
                <w:szCs w:val="22"/>
              </w:rPr>
              <w:t xml:space="preserve">A </w:t>
            </w:r>
            <w:r w:rsidR="004B702E" w:rsidRPr="002E3F90">
              <w:rPr>
                <w:rFonts w:ascii="Arial" w:hAnsi="Arial" w:cs="Arial"/>
                <w:szCs w:val="22"/>
              </w:rPr>
              <w:t>Nîmes</w:t>
            </w:r>
          </w:p>
          <w:p w14:paraId="7018B68E" w14:textId="77777777" w:rsidR="002E3F90" w:rsidRPr="002E3F90" w:rsidRDefault="002E3F90" w:rsidP="004B702E">
            <w:pPr>
              <w:keepNext/>
              <w:keepLines/>
              <w:rPr>
                <w:rFonts w:ascii="Arial" w:hAnsi="Arial" w:cs="Arial"/>
                <w:szCs w:val="22"/>
              </w:rPr>
            </w:pPr>
            <w:r w:rsidRPr="002E3F90">
              <w:rPr>
                <w:rFonts w:ascii="Arial" w:hAnsi="Arial" w:cs="Arial"/>
                <w:szCs w:val="22"/>
              </w:rPr>
              <w:t xml:space="preserve">          Le …………………………</w:t>
            </w:r>
          </w:p>
        </w:tc>
        <w:tc>
          <w:tcPr>
            <w:tcW w:w="4606" w:type="dxa"/>
          </w:tcPr>
          <w:p w14:paraId="7018B68F" w14:textId="77777777" w:rsidR="002E3F90" w:rsidRPr="002E3F90" w:rsidRDefault="002E3F90" w:rsidP="00ED68D5">
            <w:pPr>
              <w:pStyle w:val="Retraitcorpsdetexte"/>
              <w:ind w:left="0" w:firstLine="0"/>
              <w:rPr>
                <w:rFonts w:ascii="Arial" w:hAnsi="Arial" w:cs="Arial"/>
                <w:b/>
                <w:szCs w:val="22"/>
              </w:rPr>
            </w:pPr>
            <w:r w:rsidRPr="002E3F90">
              <w:rPr>
                <w:rFonts w:ascii="Arial" w:hAnsi="Arial" w:cs="Arial"/>
                <w:b/>
                <w:szCs w:val="22"/>
              </w:rPr>
              <w:t>Par délégation,</w:t>
            </w:r>
          </w:p>
          <w:p w14:paraId="7018B690" w14:textId="77777777" w:rsidR="00B33E27" w:rsidRPr="002E3F90" w:rsidRDefault="00B33E27" w:rsidP="00ED68D5">
            <w:pPr>
              <w:pStyle w:val="Retraitcorpsdetexte"/>
              <w:ind w:left="0" w:firstLine="0"/>
              <w:rPr>
                <w:rFonts w:ascii="Arial" w:hAnsi="Arial" w:cs="Arial"/>
                <w:b/>
                <w:szCs w:val="22"/>
              </w:rPr>
            </w:pPr>
            <w:r w:rsidRPr="002E3F90">
              <w:rPr>
                <w:rFonts w:ascii="Arial" w:hAnsi="Arial" w:cs="Arial"/>
                <w:b/>
                <w:szCs w:val="22"/>
              </w:rPr>
              <w:t xml:space="preserve">Le </w:t>
            </w:r>
            <w:r w:rsidR="00E25DDB" w:rsidRPr="002E3F90">
              <w:rPr>
                <w:rFonts w:ascii="Arial" w:hAnsi="Arial" w:cs="Arial"/>
                <w:b/>
                <w:szCs w:val="22"/>
              </w:rPr>
              <w:t>Directeur Général des Services</w:t>
            </w:r>
            <w:r w:rsidRPr="002E3F90">
              <w:rPr>
                <w:rFonts w:ascii="Arial" w:hAnsi="Arial" w:cs="Arial"/>
                <w:b/>
                <w:szCs w:val="22"/>
              </w:rPr>
              <w:t xml:space="preserve">   </w:t>
            </w:r>
          </w:p>
          <w:p w14:paraId="7018B691" w14:textId="77777777" w:rsidR="00B33E27" w:rsidRPr="002E3F90" w:rsidRDefault="00B33E27" w:rsidP="00ED68D5">
            <w:pPr>
              <w:pStyle w:val="Titre6"/>
              <w:rPr>
                <w:rFonts w:ascii="Arial" w:hAnsi="Arial" w:cs="Arial"/>
                <w:b w:val="0"/>
                <w:bCs/>
                <w:i w:val="0"/>
                <w:iCs w:val="0"/>
                <w:szCs w:val="22"/>
                <w:u w:val="none"/>
              </w:rPr>
            </w:pPr>
            <w:r w:rsidRPr="002E3F90">
              <w:rPr>
                <w:rFonts w:ascii="Arial" w:hAnsi="Arial" w:cs="Arial"/>
                <w:i w:val="0"/>
                <w:iCs w:val="0"/>
                <w:szCs w:val="22"/>
                <w:u w:val="none"/>
              </w:rPr>
              <w:t xml:space="preserve">    </w:t>
            </w:r>
          </w:p>
        </w:tc>
      </w:tr>
      <w:tr w:rsidR="00B33E27" w:rsidRPr="002E3F90" w14:paraId="7018B697" w14:textId="77777777">
        <w:tc>
          <w:tcPr>
            <w:tcW w:w="4606" w:type="dxa"/>
          </w:tcPr>
          <w:p w14:paraId="7018B693" w14:textId="77777777" w:rsidR="00B33E27" w:rsidRPr="002E3F90" w:rsidRDefault="00B33E27" w:rsidP="00ED68D5">
            <w:pPr>
              <w:keepNext/>
              <w:keepLines/>
              <w:jc w:val="center"/>
              <w:rPr>
                <w:rFonts w:ascii="Arial" w:hAnsi="Arial" w:cs="Arial"/>
                <w:szCs w:val="22"/>
              </w:rPr>
            </w:pPr>
          </w:p>
        </w:tc>
        <w:tc>
          <w:tcPr>
            <w:tcW w:w="4606" w:type="dxa"/>
          </w:tcPr>
          <w:p w14:paraId="7018B694" w14:textId="77777777" w:rsidR="00B33E27" w:rsidRPr="002E3F90" w:rsidRDefault="00B33E27" w:rsidP="00ED68D5">
            <w:pPr>
              <w:pStyle w:val="En-tte"/>
              <w:keepNext/>
              <w:keepLines/>
              <w:tabs>
                <w:tab w:val="clear" w:pos="4536"/>
                <w:tab w:val="clear" w:pos="9072"/>
              </w:tabs>
              <w:rPr>
                <w:rFonts w:ascii="Arial" w:hAnsi="Arial" w:cs="Arial"/>
                <w:szCs w:val="22"/>
              </w:rPr>
            </w:pPr>
          </w:p>
          <w:p w14:paraId="7018B695" w14:textId="77777777" w:rsidR="002E3F90" w:rsidRPr="002E3F90" w:rsidRDefault="002E3F90" w:rsidP="00ED68D5">
            <w:pPr>
              <w:pStyle w:val="En-tte"/>
              <w:keepNext/>
              <w:keepLines/>
              <w:tabs>
                <w:tab w:val="clear" w:pos="4536"/>
                <w:tab w:val="clear" w:pos="9072"/>
              </w:tabs>
              <w:rPr>
                <w:rFonts w:ascii="Arial" w:hAnsi="Arial" w:cs="Arial"/>
                <w:szCs w:val="22"/>
              </w:rPr>
            </w:pPr>
          </w:p>
          <w:p w14:paraId="7018B696" w14:textId="77777777" w:rsidR="002E3F90" w:rsidRPr="002E3F90" w:rsidRDefault="00F133BA" w:rsidP="00ED68D5">
            <w:pPr>
              <w:pStyle w:val="En-tte"/>
              <w:keepNext/>
              <w:keepLines/>
              <w:tabs>
                <w:tab w:val="clear" w:pos="4536"/>
                <w:tab w:val="clear" w:pos="9072"/>
              </w:tabs>
              <w:rPr>
                <w:rFonts w:ascii="Arial" w:hAnsi="Arial" w:cs="Arial"/>
                <w:b/>
                <w:szCs w:val="22"/>
                <w:u w:val="single"/>
              </w:rPr>
            </w:pPr>
            <w:r>
              <w:rPr>
                <w:rFonts w:ascii="Arial" w:hAnsi="Arial" w:cs="Arial"/>
                <w:b/>
                <w:szCs w:val="22"/>
                <w:u w:val="single"/>
              </w:rPr>
              <w:t>Christophe MADALLE</w:t>
            </w:r>
          </w:p>
        </w:tc>
      </w:tr>
    </w:tbl>
    <w:p w14:paraId="7018B698" w14:textId="77777777" w:rsidR="00B33E27" w:rsidRDefault="00B33E27">
      <w:pPr>
        <w:rPr>
          <w:rFonts w:ascii="Arial" w:hAnsi="Arial" w:cs="Arial"/>
        </w:rPr>
      </w:pPr>
    </w:p>
    <w:p w14:paraId="7018B699" w14:textId="77777777" w:rsidR="00F13728" w:rsidRPr="002E3F90" w:rsidRDefault="00F13728">
      <w:pPr>
        <w:rPr>
          <w:rFonts w:ascii="Arial" w:hAnsi="Arial" w:cs="Arial"/>
        </w:rPr>
      </w:pPr>
      <w:r>
        <w:rPr>
          <w:rFonts w:ascii="Arial" w:hAnsi="Arial" w:cs="Arial"/>
        </w:rPr>
        <w:br w:type="page"/>
      </w:r>
    </w:p>
    <w:p w14:paraId="7018B69A" w14:textId="77777777" w:rsidR="00B145AE" w:rsidRPr="002E3F90" w:rsidRDefault="00B145AE" w:rsidP="002D0076">
      <w:pPr>
        <w:pStyle w:val="Titre1"/>
        <w:shd w:val="clear" w:color="auto" w:fill="E6E6E6"/>
        <w:jc w:val="center"/>
        <w:rPr>
          <w:rFonts w:ascii="Arial" w:hAnsi="Arial" w:cs="Arial"/>
          <w:b/>
          <w:bCs/>
          <w:caps/>
          <w:sz w:val="28"/>
          <w:szCs w:val="28"/>
        </w:rPr>
      </w:pPr>
      <w:r w:rsidRPr="002E3F90">
        <w:rPr>
          <w:rFonts w:ascii="Arial" w:hAnsi="Arial" w:cs="Arial"/>
          <w:b/>
          <w:bCs/>
          <w:caps/>
          <w:sz w:val="28"/>
          <w:szCs w:val="28"/>
        </w:rPr>
        <w:t>II</w:t>
      </w:r>
      <w:r w:rsidR="00BD7A7F" w:rsidRPr="002E3F90">
        <w:rPr>
          <w:rFonts w:ascii="Arial" w:hAnsi="Arial" w:cs="Arial"/>
          <w:b/>
          <w:bCs/>
          <w:caps/>
          <w:sz w:val="28"/>
          <w:szCs w:val="28"/>
        </w:rPr>
        <w:t xml:space="preserve"> </w:t>
      </w:r>
      <w:r w:rsidRPr="002E3F90">
        <w:rPr>
          <w:rFonts w:ascii="Arial" w:hAnsi="Arial" w:cs="Arial"/>
          <w:b/>
          <w:bCs/>
          <w:caps/>
          <w:sz w:val="28"/>
          <w:szCs w:val="28"/>
        </w:rPr>
        <w:t>/</w:t>
      </w:r>
      <w:r w:rsidR="00BD7A7F" w:rsidRPr="002E3F90">
        <w:rPr>
          <w:rFonts w:ascii="Arial" w:hAnsi="Arial" w:cs="Arial"/>
          <w:b/>
          <w:bCs/>
          <w:caps/>
          <w:sz w:val="28"/>
          <w:szCs w:val="28"/>
        </w:rPr>
        <w:t xml:space="preserve"> </w:t>
      </w:r>
      <w:r w:rsidRPr="002E3F90">
        <w:rPr>
          <w:rFonts w:ascii="Arial" w:hAnsi="Arial" w:cs="Arial"/>
          <w:b/>
          <w:bCs/>
          <w:caps/>
          <w:sz w:val="28"/>
          <w:szCs w:val="28"/>
        </w:rPr>
        <w:t>Conditions administratives particulières</w:t>
      </w:r>
    </w:p>
    <w:p w14:paraId="7018B69B" w14:textId="77777777" w:rsidR="006E036B" w:rsidRPr="002E3F90" w:rsidRDefault="006E036B">
      <w:pPr>
        <w:rPr>
          <w:rFonts w:ascii="Arial" w:hAnsi="Arial" w:cs="Arial"/>
          <w:b/>
          <w:bCs/>
        </w:rPr>
      </w:pPr>
    </w:p>
    <w:p w14:paraId="7018B69C" w14:textId="77777777" w:rsidR="00B145AE" w:rsidRPr="00827FF3" w:rsidRDefault="006E036B" w:rsidP="00827FF3">
      <w:pPr>
        <w:pStyle w:val="Titre1"/>
        <w:tabs>
          <w:tab w:val="left" w:pos="0"/>
        </w:tabs>
        <w:suppressAutoHyphens/>
        <w:overflowPunct w:val="0"/>
        <w:autoSpaceDE w:val="0"/>
        <w:spacing w:before="240" w:after="60"/>
        <w:textAlignment w:val="baseline"/>
        <w:rPr>
          <w:rFonts w:ascii="Arial" w:hAnsi="Arial" w:cs="Arial"/>
          <w:b/>
        </w:rPr>
      </w:pPr>
      <w:bookmarkStart w:id="2" w:name="_Toc147550168"/>
      <w:r w:rsidRPr="00827FF3">
        <w:rPr>
          <w:rFonts w:ascii="Arial" w:hAnsi="Arial" w:cs="Arial"/>
          <w:b/>
        </w:rPr>
        <w:t>A</w:t>
      </w:r>
      <w:r w:rsidR="00B145AE" w:rsidRPr="00827FF3">
        <w:rPr>
          <w:rFonts w:ascii="Arial" w:hAnsi="Arial" w:cs="Arial"/>
          <w:b/>
        </w:rPr>
        <w:t>rticle</w:t>
      </w:r>
      <w:r w:rsidRPr="00827FF3">
        <w:rPr>
          <w:rFonts w:ascii="Arial" w:hAnsi="Arial" w:cs="Arial"/>
          <w:b/>
        </w:rPr>
        <w:t xml:space="preserve"> 2.</w:t>
      </w:r>
      <w:r w:rsidR="002A1696" w:rsidRPr="00827FF3">
        <w:rPr>
          <w:rFonts w:ascii="Arial" w:hAnsi="Arial" w:cs="Arial"/>
          <w:b/>
        </w:rPr>
        <w:t>1</w:t>
      </w:r>
      <w:r w:rsidR="00B145AE" w:rsidRPr="00827FF3">
        <w:rPr>
          <w:rFonts w:ascii="Arial" w:hAnsi="Arial" w:cs="Arial"/>
          <w:b/>
        </w:rPr>
        <w:t xml:space="preserve"> – Pièces </w:t>
      </w:r>
      <w:bookmarkEnd w:id="2"/>
      <w:r w:rsidR="00B145AE" w:rsidRPr="00827FF3">
        <w:rPr>
          <w:rFonts w:ascii="Arial" w:hAnsi="Arial" w:cs="Arial"/>
          <w:b/>
        </w:rPr>
        <w:t>contractuelles</w:t>
      </w:r>
    </w:p>
    <w:p w14:paraId="7018B69D" w14:textId="77777777" w:rsidR="0044325C" w:rsidRPr="002E3F90" w:rsidRDefault="0044325C" w:rsidP="00D11120"/>
    <w:p w14:paraId="7018B69E" w14:textId="77777777" w:rsidR="00B145AE" w:rsidRPr="002E3F90" w:rsidRDefault="00B145AE" w:rsidP="0044325C">
      <w:pPr>
        <w:pStyle w:val="Titre2"/>
        <w:numPr>
          <w:ilvl w:val="0"/>
          <w:numId w:val="10"/>
        </w:numPr>
        <w:jc w:val="both"/>
        <w:rPr>
          <w:rFonts w:ascii="Arial" w:hAnsi="Arial" w:cs="Arial"/>
          <w:b w:val="0"/>
          <w:bCs w:val="0"/>
          <w:sz w:val="24"/>
        </w:rPr>
      </w:pPr>
      <w:r w:rsidRPr="002E3F90">
        <w:rPr>
          <w:rFonts w:ascii="Arial" w:hAnsi="Arial" w:cs="Arial"/>
          <w:b w:val="0"/>
          <w:bCs w:val="0"/>
          <w:sz w:val="24"/>
        </w:rPr>
        <w:t xml:space="preserve">Le présent </w:t>
      </w:r>
      <w:r w:rsidRPr="002E3F90">
        <w:rPr>
          <w:rFonts w:ascii="Arial" w:hAnsi="Arial" w:cs="Arial"/>
          <w:bCs w:val="0"/>
          <w:sz w:val="24"/>
        </w:rPr>
        <w:t>marché</w:t>
      </w:r>
      <w:r w:rsidRPr="002E3F90">
        <w:rPr>
          <w:rFonts w:ascii="Arial" w:hAnsi="Arial" w:cs="Arial"/>
          <w:b w:val="0"/>
          <w:bCs w:val="0"/>
          <w:sz w:val="24"/>
        </w:rPr>
        <w:t xml:space="preserve"> et son annexe éventuelle en cas de sous-traitance, </w:t>
      </w:r>
      <w:r w:rsidRPr="002E3F90">
        <w:rPr>
          <w:rFonts w:ascii="Arial" w:hAnsi="Arial" w:cs="Arial"/>
          <w:b w:val="0"/>
          <w:bCs w:val="0"/>
          <w:noProof/>
          <w:sz w:val="24"/>
        </w:rPr>
        <w:t>daté et signé, composé de ses différentes parties classées dans l’ordre de priorité suivant :</w:t>
      </w:r>
    </w:p>
    <w:p w14:paraId="7018B69F" w14:textId="77777777" w:rsidR="00B145AE" w:rsidRPr="002E3F90" w:rsidRDefault="0044325C" w:rsidP="0044325C">
      <w:pPr>
        <w:numPr>
          <w:ilvl w:val="0"/>
          <w:numId w:val="4"/>
        </w:numPr>
        <w:jc w:val="both"/>
        <w:rPr>
          <w:rFonts w:ascii="Arial" w:hAnsi="Arial" w:cs="Arial"/>
          <w:szCs w:val="22"/>
        </w:rPr>
      </w:pPr>
      <w:r w:rsidRPr="002E3F90">
        <w:rPr>
          <w:rFonts w:ascii="Arial" w:hAnsi="Arial" w:cs="Arial"/>
          <w:noProof/>
          <w:szCs w:val="22"/>
        </w:rPr>
        <w:t>L</w:t>
      </w:r>
      <w:r w:rsidR="00B145AE" w:rsidRPr="002E3F90">
        <w:rPr>
          <w:rFonts w:ascii="Arial" w:hAnsi="Arial" w:cs="Arial"/>
          <w:noProof/>
          <w:szCs w:val="22"/>
        </w:rPr>
        <w:t>a partie I relative à l’engagement financier du candidat</w:t>
      </w:r>
    </w:p>
    <w:p w14:paraId="7018B6A0" w14:textId="77777777" w:rsidR="00B145AE" w:rsidRPr="002E3F90" w:rsidRDefault="0044325C" w:rsidP="0044325C">
      <w:pPr>
        <w:numPr>
          <w:ilvl w:val="0"/>
          <w:numId w:val="4"/>
        </w:numPr>
        <w:jc w:val="both"/>
        <w:rPr>
          <w:rFonts w:ascii="Arial" w:hAnsi="Arial" w:cs="Arial"/>
          <w:szCs w:val="22"/>
        </w:rPr>
      </w:pPr>
      <w:r w:rsidRPr="002E3F90">
        <w:rPr>
          <w:rFonts w:ascii="Arial" w:hAnsi="Arial" w:cs="Arial"/>
          <w:noProof/>
          <w:szCs w:val="22"/>
        </w:rPr>
        <w:t>L</w:t>
      </w:r>
      <w:r w:rsidR="00B145AE" w:rsidRPr="002E3F90">
        <w:rPr>
          <w:rFonts w:ascii="Arial" w:hAnsi="Arial" w:cs="Arial"/>
          <w:noProof/>
          <w:szCs w:val="22"/>
        </w:rPr>
        <w:t>a partie II relative aux conditions</w:t>
      </w:r>
      <w:r w:rsidR="00D20CC9" w:rsidRPr="002E3F90">
        <w:rPr>
          <w:rFonts w:ascii="Arial" w:hAnsi="Arial" w:cs="Arial"/>
          <w:noProof/>
          <w:szCs w:val="22"/>
        </w:rPr>
        <w:t xml:space="preserve"> admin</w:t>
      </w:r>
      <w:r w:rsidR="00B145AE" w:rsidRPr="002E3F90">
        <w:rPr>
          <w:rFonts w:ascii="Arial" w:hAnsi="Arial" w:cs="Arial"/>
          <w:noProof/>
          <w:szCs w:val="22"/>
        </w:rPr>
        <w:t>i</w:t>
      </w:r>
      <w:r w:rsidR="00D20CC9" w:rsidRPr="002E3F90">
        <w:rPr>
          <w:rFonts w:ascii="Arial" w:hAnsi="Arial" w:cs="Arial"/>
          <w:noProof/>
          <w:szCs w:val="22"/>
        </w:rPr>
        <w:t>s</w:t>
      </w:r>
      <w:r w:rsidR="00B145AE" w:rsidRPr="002E3F90">
        <w:rPr>
          <w:rFonts w:ascii="Arial" w:hAnsi="Arial" w:cs="Arial"/>
          <w:noProof/>
          <w:szCs w:val="22"/>
        </w:rPr>
        <w:t>tratives particulières</w:t>
      </w:r>
    </w:p>
    <w:p w14:paraId="7018B6A1" w14:textId="77777777" w:rsidR="00B145AE" w:rsidRDefault="0044325C">
      <w:pPr>
        <w:numPr>
          <w:ilvl w:val="0"/>
          <w:numId w:val="4"/>
        </w:numPr>
        <w:rPr>
          <w:rFonts w:ascii="Arial" w:hAnsi="Arial" w:cs="Arial"/>
          <w:szCs w:val="22"/>
        </w:rPr>
      </w:pPr>
      <w:r w:rsidRPr="002E3F90">
        <w:rPr>
          <w:rFonts w:ascii="Arial" w:hAnsi="Arial" w:cs="Arial"/>
          <w:szCs w:val="22"/>
        </w:rPr>
        <w:t>L</w:t>
      </w:r>
      <w:r w:rsidR="00B145AE" w:rsidRPr="002E3F90">
        <w:rPr>
          <w:rFonts w:ascii="Arial" w:hAnsi="Arial" w:cs="Arial"/>
          <w:szCs w:val="22"/>
        </w:rPr>
        <w:t xml:space="preserve">a partie III relative </w:t>
      </w:r>
      <w:r w:rsidR="00B145AE" w:rsidRPr="00FF37C7">
        <w:rPr>
          <w:rFonts w:ascii="Arial" w:hAnsi="Arial" w:cs="Arial"/>
        </w:rPr>
        <w:t>aux</w:t>
      </w:r>
      <w:r w:rsidR="00B145AE" w:rsidRPr="002E3F90">
        <w:rPr>
          <w:rFonts w:ascii="Arial" w:hAnsi="Arial" w:cs="Arial"/>
          <w:szCs w:val="22"/>
        </w:rPr>
        <w:t xml:space="preserve"> clauses techniques</w:t>
      </w:r>
    </w:p>
    <w:p w14:paraId="4BEC7140" w14:textId="77777777" w:rsidR="00730B22" w:rsidRDefault="00730B22" w:rsidP="00730B22">
      <w:pPr>
        <w:ind w:left="720"/>
        <w:rPr>
          <w:rFonts w:ascii="Arial" w:hAnsi="Arial" w:cs="Arial"/>
          <w:szCs w:val="22"/>
        </w:rPr>
      </w:pPr>
    </w:p>
    <w:p w14:paraId="7018B6A4" w14:textId="77777777" w:rsidR="00B145AE" w:rsidRDefault="00B145AE" w:rsidP="0044325C">
      <w:pPr>
        <w:numPr>
          <w:ilvl w:val="0"/>
          <w:numId w:val="12"/>
        </w:numPr>
        <w:rPr>
          <w:rFonts w:ascii="Arial" w:hAnsi="Arial" w:cs="Arial"/>
          <w:szCs w:val="22"/>
        </w:rPr>
      </w:pPr>
      <w:r w:rsidRPr="002E3F90">
        <w:rPr>
          <w:rFonts w:ascii="Arial" w:hAnsi="Arial" w:cs="Arial"/>
          <w:szCs w:val="22"/>
        </w:rPr>
        <w:t xml:space="preserve">Le </w:t>
      </w:r>
      <w:r w:rsidRPr="00B05B95">
        <w:rPr>
          <w:rFonts w:ascii="Arial" w:hAnsi="Arial" w:cs="Arial"/>
          <w:color w:val="000000" w:themeColor="text1"/>
          <w:szCs w:val="22"/>
        </w:rPr>
        <w:t>mémoire technique</w:t>
      </w:r>
      <w:r w:rsidRPr="00B05B95">
        <w:rPr>
          <w:rFonts w:ascii="Arial" w:hAnsi="Arial" w:cs="Arial"/>
          <w:szCs w:val="22"/>
        </w:rPr>
        <w:t xml:space="preserve"> </w:t>
      </w:r>
      <w:r w:rsidRPr="002E3F90">
        <w:rPr>
          <w:rFonts w:ascii="Arial" w:hAnsi="Arial" w:cs="Arial"/>
          <w:szCs w:val="22"/>
        </w:rPr>
        <w:t xml:space="preserve">du candidat </w:t>
      </w:r>
      <w:r w:rsidR="00AB6752" w:rsidRPr="00DC627B">
        <w:rPr>
          <w:rFonts w:ascii="Arial" w:hAnsi="Arial" w:cs="Arial"/>
          <w:szCs w:val="22"/>
        </w:rPr>
        <w:t xml:space="preserve">ainsi que les éventuels échanges liés notamment </w:t>
      </w:r>
      <w:r w:rsidR="00AB6752">
        <w:rPr>
          <w:rFonts w:ascii="Arial" w:hAnsi="Arial" w:cs="Arial"/>
          <w:szCs w:val="22"/>
        </w:rPr>
        <w:t>à la négociation</w:t>
      </w:r>
      <w:r w:rsidR="00AB6752" w:rsidRPr="00DC627B">
        <w:rPr>
          <w:rFonts w:ascii="Arial" w:hAnsi="Arial" w:cs="Arial"/>
          <w:szCs w:val="22"/>
        </w:rPr>
        <w:t xml:space="preserve"> dans le cadre de la consultation</w:t>
      </w:r>
      <w:r w:rsidR="00AB6752">
        <w:rPr>
          <w:rFonts w:ascii="Arial" w:hAnsi="Arial" w:cs="Arial"/>
          <w:szCs w:val="22"/>
        </w:rPr>
        <w:t xml:space="preserve"> </w:t>
      </w:r>
      <w:r w:rsidRPr="002E3F90">
        <w:rPr>
          <w:rFonts w:ascii="Arial" w:hAnsi="Arial" w:cs="Arial"/>
          <w:szCs w:val="22"/>
        </w:rPr>
        <w:t>;</w:t>
      </w:r>
    </w:p>
    <w:p w14:paraId="48C1849C" w14:textId="77777777" w:rsidR="00730B22" w:rsidRPr="002E3F90" w:rsidRDefault="00730B22" w:rsidP="00730B22">
      <w:pPr>
        <w:rPr>
          <w:rFonts w:ascii="Arial" w:hAnsi="Arial" w:cs="Arial"/>
          <w:szCs w:val="22"/>
        </w:rPr>
      </w:pPr>
    </w:p>
    <w:p w14:paraId="7018B6A6" w14:textId="56170375" w:rsidR="0044325C" w:rsidRPr="00B05B95" w:rsidRDefault="00B145AE" w:rsidP="00970B2B">
      <w:pPr>
        <w:numPr>
          <w:ilvl w:val="0"/>
          <w:numId w:val="6"/>
        </w:numPr>
        <w:jc w:val="both"/>
        <w:rPr>
          <w:rFonts w:ascii="Arial" w:hAnsi="Arial" w:cs="Arial"/>
        </w:rPr>
      </w:pPr>
      <w:r w:rsidRPr="00B05B95">
        <w:rPr>
          <w:rFonts w:ascii="Arial" w:hAnsi="Arial" w:cs="Arial"/>
          <w:szCs w:val="22"/>
        </w:rPr>
        <w:t xml:space="preserve">Le </w:t>
      </w:r>
      <w:r w:rsidRPr="00B05B95">
        <w:rPr>
          <w:rFonts w:ascii="Arial" w:hAnsi="Arial" w:cs="Arial"/>
          <w:color w:val="000000" w:themeColor="text1"/>
          <w:szCs w:val="22"/>
        </w:rPr>
        <w:t xml:space="preserve">Bordereau des prix unitaires </w:t>
      </w:r>
      <w:r w:rsidRPr="00B05B95">
        <w:rPr>
          <w:rFonts w:ascii="Arial" w:hAnsi="Arial" w:cs="Arial"/>
          <w:noProof/>
        </w:rPr>
        <w:t xml:space="preserve">Le </w:t>
      </w:r>
      <w:r w:rsidRPr="00B05B95">
        <w:rPr>
          <w:rFonts w:ascii="Arial" w:hAnsi="Arial" w:cs="Arial"/>
          <w:b/>
          <w:bCs/>
          <w:noProof/>
        </w:rPr>
        <w:t>Cahier des Clauses Administratives Générales</w:t>
      </w:r>
      <w:r w:rsidRPr="00B05B95">
        <w:rPr>
          <w:rFonts w:ascii="Arial" w:hAnsi="Arial" w:cs="Arial"/>
          <w:noProof/>
        </w:rPr>
        <w:t xml:space="preserve"> (C.C.A.G.) </w:t>
      </w:r>
      <w:r w:rsidRPr="00B05B95">
        <w:rPr>
          <w:rFonts w:ascii="Arial" w:hAnsi="Arial" w:cs="Arial"/>
          <w:noProof/>
          <w:color w:val="000000" w:themeColor="text1"/>
        </w:rPr>
        <w:t>applicables aux marchés publics de fournitures courantes et de services</w:t>
      </w:r>
      <w:r w:rsidR="00B33E27" w:rsidRPr="00B05B95">
        <w:rPr>
          <w:rFonts w:ascii="Arial" w:hAnsi="Arial" w:cs="Arial"/>
          <w:noProof/>
          <w:color w:val="000000" w:themeColor="text1"/>
        </w:rPr>
        <w:t xml:space="preserve"> </w:t>
      </w:r>
      <w:r w:rsidRPr="00B05B95">
        <w:rPr>
          <w:rFonts w:ascii="Arial" w:hAnsi="Arial" w:cs="Arial"/>
          <w:noProof/>
        </w:rPr>
        <w:t xml:space="preserve">en vigueur au mois d’établissement des prix. </w:t>
      </w:r>
    </w:p>
    <w:p w14:paraId="7018B6A7" w14:textId="77777777" w:rsidR="00B145AE" w:rsidRPr="002E3F90" w:rsidRDefault="0044325C" w:rsidP="0044325C">
      <w:pPr>
        <w:pStyle w:val="Normal1"/>
        <w:ind w:firstLine="0"/>
        <w:rPr>
          <w:rFonts w:ascii="Arial" w:hAnsi="Arial" w:cs="Arial"/>
        </w:rPr>
      </w:pPr>
      <w:r w:rsidRPr="002E3F90">
        <w:rPr>
          <w:rFonts w:ascii="Arial" w:hAnsi="Arial" w:cs="Arial"/>
          <w:noProof/>
        </w:rPr>
        <w:tab/>
      </w:r>
      <w:r w:rsidR="00B145AE" w:rsidRPr="002E3F90">
        <w:rPr>
          <w:rFonts w:ascii="Arial" w:hAnsi="Arial" w:cs="Arial"/>
          <w:szCs w:val="22"/>
        </w:rPr>
        <w:t>Les dispositions des CCAG sont applicables à défaut de dispositions particulières.</w:t>
      </w:r>
    </w:p>
    <w:p w14:paraId="7018B6A8" w14:textId="77777777" w:rsidR="00B145AE" w:rsidRPr="002E3F90" w:rsidRDefault="00B145AE">
      <w:pPr>
        <w:rPr>
          <w:rFonts w:ascii="Arial" w:hAnsi="Arial" w:cs="Arial"/>
          <w:u w:val="single"/>
        </w:rPr>
      </w:pPr>
    </w:p>
    <w:p w14:paraId="7018B6A9" w14:textId="77777777" w:rsidR="00B145AE" w:rsidRPr="00827FF3" w:rsidRDefault="00B145AE">
      <w:pPr>
        <w:pStyle w:val="Titre3"/>
        <w:rPr>
          <w:rFonts w:ascii="Arial" w:hAnsi="Arial" w:cs="Arial"/>
          <w:bCs w:val="0"/>
          <w:u w:val="single"/>
        </w:rPr>
      </w:pPr>
      <w:r w:rsidRPr="00827FF3">
        <w:rPr>
          <w:rFonts w:ascii="Arial" w:hAnsi="Arial" w:cs="Arial"/>
          <w:bCs w:val="0"/>
          <w:u w:val="single"/>
        </w:rPr>
        <w:t>Article 2.</w:t>
      </w:r>
      <w:r w:rsidR="002A1696" w:rsidRPr="00827FF3">
        <w:rPr>
          <w:rFonts w:ascii="Arial" w:hAnsi="Arial" w:cs="Arial"/>
          <w:bCs w:val="0"/>
          <w:u w:val="single"/>
        </w:rPr>
        <w:t>2</w:t>
      </w:r>
      <w:r w:rsidRPr="00827FF3">
        <w:rPr>
          <w:rFonts w:ascii="Arial" w:hAnsi="Arial" w:cs="Arial"/>
          <w:bCs w:val="0"/>
          <w:u w:val="single"/>
        </w:rPr>
        <w:t> :</w:t>
      </w:r>
      <w:r w:rsidR="0044325C" w:rsidRPr="00827FF3">
        <w:rPr>
          <w:rFonts w:ascii="Arial" w:hAnsi="Arial" w:cs="Arial"/>
          <w:bCs w:val="0"/>
          <w:u w:val="single"/>
        </w:rPr>
        <w:t xml:space="preserve"> Prix - </w:t>
      </w:r>
      <w:r w:rsidRPr="00827FF3">
        <w:rPr>
          <w:rFonts w:ascii="Arial" w:hAnsi="Arial" w:cs="Arial"/>
          <w:bCs w:val="0"/>
          <w:u w:val="single"/>
        </w:rPr>
        <w:t xml:space="preserve">Modalités de paiement- </w:t>
      </w:r>
      <w:r w:rsidR="0044325C" w:rsidRPr="00827FF3">
        <w:rPr>
          <w:rFonts w:ascii="Arial" w:hAnsi="Arial" w:cs="Arial"/>
          <w:bCs w:val="0"/>
          <w:u w:val="single"/>
        </w:rPr>
        <w:t>A</w:t>
      </w:r>
      <w:r w:rsidRPr="00827FF3">
        <w:rPr>
          <w:rFonts w:ascii="Arial" w:hAnsi="Arial" w:cs="Arial"/>
          <w:bCs w:val="0"/>
          <w:u w:val="single"/>
        </w:rPr>
        <w:t>vance</w:t>
      </w:r>
    </w:p>
    <w:p w14:paraId="7018B6AA" w14:textId="77777777" w:rsidR="006E036B" w:rsidRPr="002E3F90" w:rsidRDefault="006E036B">
      <w:pPr>
        <w:rPr>
          <w:rFonts w:ascii="Arial" w:hAnsi="Arial" w:cs="Arial"/>
        </w:rPr>
      </w:pPr>
    </w:p>
    <w:p w14:paraId="7018B6AB" w14:textId="77777777" w:rsidR="00DF7CA3" w:rsidRPr="002E3F90" w:rsidRDefault="00DF7CA3" w:rsidP="00DF7CA3">
      <w:pPr>
        <w:pStyle w:val="RedaliaNormal"/>
        <w:rPr>
          <w:rFonts w:ascii="Arial" w:hAnsi="Arial" w:cs="Arial"/>
          <w:sz w:val="24"/>
        </w:rPr>
      </w:pPr>
      <w:r>
        <w:rPr>
          <w:rFonts w:ascii="Arial" w:hAnsi="Arial" w:cs="Arial"/>
          <w:sz w:val="24"/>
        </w:rPr>
        <w:t>Les prix du marché sont réputés</w:t>
      </w:r>
      <w:r w:rsidRPr="002E3F90">
        <w:rPr>
          <w:rFonts w:ascii="Arial" w:hAnsi="Arial" w:cs="Arial"/>
          <w:sz w:val="24"/>
        </w:rPr>
        <w:t xml:space="preserve"> établis sur la base des conditions économiques du mois au cours duquel le candidat a fixé son prix dans l’offre. Ce mois est appelé "mois zéro".</w:t>
      </w:r>
    </w:p>
    <w:p w14:paraId="7018B6AC" w14:textId="77777777" w:rsidR="00DF7CA3" w:rsidRDefault="00DF7CA3" w:rsidP="0044325C">
      <w:pPr>
        <w:pStyle w:val="Normal1"/>
        <w:ind w:firstLine="0"/>
        <w:rPr>
          <w:rFonts w:ascii="Arial" w:hAnsi="Arial" w:cs="Arial"/>
          <w:szCs w:val="22"/>
        </w:rPr>
      </w:pPr>
    </w:p>
    <w:p w14:paraId="7018B6B4" w14:textId="244AB170" w:rsidR="00AA5509" w:rsidRDefault="00DF7CA3" w:rsidP="00B05B95">
      <w:pPr>
        <w:pStyle w:val="Normal1"/>
        <w:ind w:firstLine="0"/>
        <w:rPr>
          <w:rFonts w:ascii="Arial" w:hAnsi="Arial" w:cs="Arial"/>
          <w:color w:val="000000" w:themeColor="text1"/>
          <w:szCs w:val="22"/>
        </w:rPr>
      </w:pPr>
      <w:r>
        <w:rPr>
          <w:rFonts w:ascii="Arial" w:hAnsi="Arial" w:cs="Arial"/>
          <w:szCs w:val="22"/>
        </w:rPr>
        <w:t>Ils</w:t>
      </w:r>
      <w:r w:rsidR="0044325C" w:rsidRPr="002E3F90">
        <w:rPr>
          <w:rFonts w:ascii="Arial" w:hAnsi="Arial" w:cs="Arial"/>
          <w:szCs w:val="22"/>
        </w:rPr>
        <w:t xml:space="preserve"> sont fermes</w:t>
      </w:r>
      <w:r w:rsidR="00B05B95">
        <w:rPr>
          <w:rFonts w:ascii="Arial" w:hAnsi="Arial" w:cs="Arial"/>
          <w:szCs w:val="22"/>
        </w:rPr>
        <w:t xml:space="preserve"> la première année et </w:t>
      </w:r>
      <w:commentRangeStart w:id="3"/>
      <w:commentRangeStart w:id="4"/>
      <w:r w:rsidR="00B05B95">
        <w:rPr>
          <w:rFonts w:ascii="Arial" w:hAnsi="Arial" w:cs="Arial"/>
          <w:szCs w:val="22"/>
        </w:rPr>
        <w:t>ajustables annuellement à la date anniversaire du marché</w:t>
      </w:r>
      <w:r w:rsidR="00570465" w:rsidRPr="002E3F90">
        <w:rPr>
          <w:rFonts w:ascii="Arial" w:hAnsi="Arial" w:cs="Arial"/>
          <w:color w:val="33CCCC"/>
          <w:szCs w:val="22"/>
        </w:rPr>
        <w:t xml:space="preserve"> </w:t>
      </w:r>
      <w:r w:rsidR="00B05B95">
        <w:rPr>
          <w:rFonts w:ascii="Arial" w:hAnsi="Arial" w:cs="Arial"/>
          <w:color w:val="000000" w:themeColor="text1"/>
          <w:szCs w:val="22"/>
        </w:rPr>
        <w:t>par référence au tarif ou au barème du titulaire.</w:t>
      </w:r>
    </w:p>
    <w:p w14:paraId="6085DDB1" w14:textId="77777777" w:rsidR="00B05B95" w:rsidRDefault="00B05B95" w:rsidP="00B05B95">
      <w:pPr>
        <w:pStyle w:val="Normal1"/>
        <w:ind w:firstLine="0"/>
        <w:rPr>
          <w:rFonts w:ascii="Arial" w:hAnsi="Arial" w:cs="Arial"/>
          <w:color w:val="000000" w:themeColor="text1"/>
          <w:szCs w:val="22"/>
        </w:rPr>
      </w:pPr>
    </w:p>
    <w:p w14:paraId="0A96BE7F" w14:textId="20F258D9" w:rsidR="00B05B95" w:rsidRPr="00B05B95" w:rsidRDefault="00B05B95" w:rsidP="00B05B95">
      <w:pPr>
        <w:pStyle w:val="Normal1"/>
        <w:ind w:firstLine="0"/>
        <w:rPr>
          <w:rFonts w:ascii="Arial" w:hAnsi="Arial" w:cs="Arial"/>
          <w:color w:val="000000" w:themeColor="text1"/>
        </w:rPr>
      </w:pPr>
      <w:r>
        <w:rPr>
          <w:rFonts w:ascii="Arial" w:hAnsi="Arial" w:cs="Arial"/>
          <w:color w:val="000000" w:themeColor="text1"/>
          <w:szCs w:val="22"/>
        </w:rPr>
        <w:t>Le titulaire du marché s’engage à faire parvenir au pouvoir adjudicateur la lettre recommandée avec accusé de réception son nouveau tarif ou barème 2 mois avant la date prévue pour l’application de l’ajustement.</w:t>
      </w:r>
      <w:commentRangeEnd w:id="3"/>
      <w:r w:rsidR="00730B22">
        <w:rPr>
          <w:rStyle w:val="Marquedecommentaire"/>
        </w:rPr>
        <w:commentReference w:id="3"/>
      </w:r>
      <w:commentRangeEnd w:id="4"/>
      <w:r w:rsidR="00776F84">
        <w:rPr>
          <w:rStyle w:val="Marquedecommentaire"/>
        </w:rPr>
        <w:commentReference w:id="4"/>
      </w:r>
    </w:p>
    <w:p w14:paraId="7018B6B5" w14:textId="77777777" w:rsidR="00AA5509" w:rsidRDefault="00AA5509" w:rsidP="006E036B">
      <w:pPr>
        <w:jc w:val="both"/>
        <w:rPr>
          <w:rFonts w:ascii="Arial" w:hAnsi="Arial" w:cs="Arial"/>
        </w:rPr>
      </w:pPr>
    </w:p>
    <w:p w14:paraId="7018B6B6" w14:textId="77777777" w:rsidR="00FF0F7B" w:rsidRDefault="00FF0F7B" w:rsidP="00FF0F7B">
      <w:pPr>
        <w:jc w:val="both"/>
        <w:rPr>
          <w:rFonts w:ascii="Arial" w:hAnsi="Arial" w:cs="Arial"/>
        </w:rPr>
      </w:pPr>
      <w:r w:rsidRPr="00FF0F7B">
        <w:rPr>
          <w:rFonts w:ascii="Arial" w:hAnsi="Arial" w:cs="Arial"/>
          <w:b/>
          <w:u w:val="single"/>
        </w:rPr>
        <w:t>Modalités de paiement</w:t>
      </w:r>
      <w:r w:rsidRPr="00D54E3F">
        <w:rPr>
          <w:rFonts w:ascii="Arial" w:hAnsi="Arial" w:cs="Arial"/>
          <w:b/>
          <w:u w:val="single"/>
        </w:rPr>
        <w:t> </w:t>
      </w:r>
      <w:r w:rsidR="00D54E3F" w:rsidRPr="00D54E3F">
        <w:rPr>
          <w:rFonts w:ascii="Arial" w:hAnsi="Arial" w:cs="Arial"/>
          <w:b/>
          <w:u w:val="single"/>
        </w:rPr>
        <w:t>– Dématérialisation des factures</w:t>
      </w:r>
      <w:r w:rsidR="00D54E3F">
        <w:rPr>
          <w:rFonts w:ascii="Arial" w:hAnsi="Arial" w:cs="Arial"/>
          <w:b/>
          <w:u w:val="single"/>
        </w:rPr>
        <w:t xml:space="preserve"> </w:t>
      </w:r>
      <w:r w:rsidRPr="00D54E3F">
        <w:rPr>
          <w:rFonts w:ascii="Arial" w:hAnsi="Arial" w:cs="Arial"/>
          <w:b/>
          <w:u w:val="single"/>
        </w:rPr>
        <w:t>:</w:t>
      </w:r>
    </w:p>
    <w:p w14:paraId="7018B6B7" w14:textId="77777777" w:rsidR="00FF0F7B" w:rsidRDefault="00FF0F7B" w:rsidP="00FF0F7B">
      <w:pPr>
        <w:jc w:val="both"/>
        <w:rPr>
          <w:rFonts w:ascii="Arial" w:hAnsi="Arial" w:cs="Arial"/>
        </w:rPr>
      </w:pPr>
    </w:p>
    <w:p w14:paraId="7018B6B8" w14:textId="77777777" w:rsidR="00D54E3F" w:rsidRPr="00D54E3F" w:rsidRDefault="00D54E3F" w:rsidP="00D54E3F">
      <w:pPr>
        <w:spacing w:before="120"/>
        <w:jc w:val="both"/>
        <w:rPr>
          <w:rFonts w:ascii="Arial" w:hAnsi="Arial" w:cs="Arial"/>
        </w:rPr>
      </w:pPr>
      <w:r w:rsidRPr="00D54E3F">
        <w:rPr>
          <w:rFonts w:ascii="Arial" w:hAnsi="Arial" w:cs="Arial"/>
        </w:rPr>
        <w:t>A partir du 1</w:t>
      </w:r>
      <w:r w:rsidRPr="00D54E3F">
        <w:rPr>
          <w:rFonts w:ascii="Arial" w:hAnsi="Arial" w:cs="Arial"/>
          <w:vertAlign w:val="superscript"/>
        </w:rPr>
        <w:t>er</w:t>
      </w:r>
      <w:r w:rsidRPr="00D54E3F">
        <w:rPr>
          <w:rFonts w:ascii="Arial" w:hAnsi="Arial" w:cs="Arial"/>
        </w:rPr>
        <w:t xml:space="preserve"> janvier 2020 et suite à l’ordonnance n°2014-697 du 26 juin 2014 toute facture, adressée à la maîtrise d’ouvrage, quel que soit l’entreprise ou l’intervenant, devront être envoyées de façon dématérialisée et gratuite en utilisant le portail sécurisé CHORUS PORTAL PRO mis à disposition par l’Etat à l’adresse suivante : </w:t>
      </w:r>
    </w:p>
    <w:p w14:paraId="7018B6B9" w14:textId="77777777" w:rsidR="00D54E3F" w:rsidRPr="00D54E3F" w:rsidRDefault="00776F84" w:rsidP="00D54E3F">
      <w:pPr>
        <w:spacing w:before="120"/>
        <w:jc w:val="center"/>
        <w:rPr>
          <w:rFonts w:ascii="Arial" w:hAnsi="Arial" w:cs="Arial"/>
          <w:u w:val="single"/>
        </w:rPr>
      </w:pPr>
      <w:hyperlink r:id="rId16" w:tgtFrame="_blank" w:history="1">
        <w:r w:rsidR="00D54E3F" w:rsidRPr="00D54E3F">
          <w:rPr>
            <w:rFonts w:ascii="Arial" w:hAnsi="Arial" w:cs="Arial"/>
            <w:u w:val="single"/>
          </w:rPr>
          <w:t>https://chorus-pro.gouv.fr</w:t>
        </w:r>
      </w:hyperlink>
    </w:p>
    <w:p w14:paraId="7018B6BA" w14:textId="77777777" w:rsidR="00D54E3F" w:rsidRPr="00D54E3F" w:rsidRDefault="00D54E3F" w:rsidP="00D54E3F">
      <w:pPr>
        <w:spacing w:after="200" w:line="276" w:lineRule="auto"/>
        <w:rPr>
          <w:rFonts w:ascii="Arial" w:hAnsi="Arial" w:cs="Arial"/>
          <w:u w:val="single"/>
        </w:rPr>
      </w:pPr>
    </w:p>
    <w:p w14:paraId="7018B6BB" w14:textId="77777777" w:rsidR="00D54E3F" w:rsidRPr="00D54E3F" w:rsidRDefault="00D54E3F" w:rsidP="00D54E3F">
      <w:pPr>
        <w:spacing w:after="200" w:line="276" w:lineRule="auto"/>
        <w:jc w:val="both"/>
        <w:rPr>
          <w:rFonts w:ascii="Arial" w:hAnsi="Arial" w:cs="Arial"/>
          <w:u w:val="single"/>
        </w:rPr>
      </w:pPr>
      <w:r w:rsidRPr="00D54E3F">
        <w:rPr>
          <w:rFonts w:ascii="Arial" w:hAnsi="Arial" w:cs="Arial"/>
          <w:u w:val="single"/>
        </w:rPr>
        <w:t>A défaut d’une transmission dématérialisée, les factures seront refusées de paiement. Aucune facture papier n’est autorisée pour le paiement.</w:t>
      </w:r>
    </w:p>
    <w:p w14:paraId="7018B6BC" w14:textId="77777777" w:rsidR="00D54E3F" w:rsidRPr="00D54E3F" w:rsidRDefault="00D54E3F" w:rsidP="00D54E3F">
      <w:pPr>
        <w:spacing w:before="120"/>
        <w:rPr>
          <w:rFonts w:ascii="Arial" w:hAnsi="Arial" w:cs="Arial"/>
          <w:u w:val="single"/>
        </w:rPr>
      </w:pPr>
      <w:r w:rsidRPr="00D54E3F">
        <w:rPr>
          <w:rFonts w:ascii="Arial" w:hAnsi="Arial" w:cs="Arial"/>
          <w:u w:val="single"/>
        </w:rPr>
        <w:t xml:space="preserve">Trois possibilités s’offrent au titulaire pour transmettre une facture électronique : </w:t>
      </w:r>
    </w:p>
    <w:p w14:paraId="7018B6BD" w14:textId="77777777" w:rsidR="00D54E3F" w:rsidRPr="00D54E3F" w:rsidRDefault="00D54E3F" w:rsidP="00D54E3F">
      <w:pPr>
        <w:pStyle w:val="ListParagraph0"/>
        <w:numPr>
          <w:ilvl w:val="0"/>
          <w:numId w:val="34"/>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flux »</w:t>
      </w:r>
      <w:r w:rsidRPr="00D54E3F">
        <w:rPr>
          <w:rFonts w:ascii="Arial" w:hAnsi="Arial" w:cs="Arial"/>
          <w:sz w:val="24"/>
          <w:szCs w:val="24"/>
        </w:rPr>
        <w:t xml:space="preserve"> correspondant à une transmission automatisée de manière univoque entre le système d'information de l'émetteur ou de son tiers de télétransmission et Chorus Pro ;</w:t>
      </w:r>
    </w:p>
    <w:p w14:paraId="7018B6BE" w14:textId="77777777" w:rsidR="00D54E3F" w:rsidRPr="00D54E3F" w:rsidRDefault="00D54E3F" w:rsidP="00D54E3F">
      <w:pPr>
        <w:pStyle w:val="ListParagraph0"/>
        <w:numPr>
          <w:ilvl w:val="0"/>
          <w:numId w:val="34"/>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portail », nécessitant de la part de l'émetteur :</w:t>
      </w:r>
    </w:p>
    <w:p w14:paraId="7018B6BF" w14:textId="77777777" w:rsidR="00D54E3F" w:rsidRPr="00D54E3F" w:rsidRDefault="00D54E3F" w:rsidP="00D54E3F">
      <w:pPr>
        <w:pStyle w:val="ListParagraph0"/>
        <w:numPr>
          <w:ilvl w:val="0"/>
          <w:numId w:val="35"/>
        </w:numPr>
        <w:spacing w:before="120" w:after="0" w:line="240" w:lineRule="auto"/>
        <w:jc w:val="both"/>
        <w:rPr>
          <w:rFonts w:ascii="Arial" w:hAnsi="Arial" w:cs="Arial"/>
          <w:sz w:val="24"/>
          <w:szCs w:val="24"/>
        </w:rPr>
      </w:pPr>
      <w:r w:rsidRPr="00D54E3F">
        <w:rPr>
          <w:rFonts w:ascii="Arial" w:hAnsi="Arial" w:cs="Arial"/>
          <w:sz w:val="24"/>
          <w:szCs w:val="24"/>
        </w:rPr>
        <w:t>Soit la saisie manuelle des éléments de facturation ;</w:t>
      </w:r>
    </w:p>
    <w:p w14:paraId="7018B6C0" w14:textId="77777777" w:rsidR="00D54E3F" w:rsidRPr="00D54E3F" w:rsidRDefault="00D54E3F" w:rsidP="00D54E3F">
      <w:pPr>
        <w:pStyle w:val="ListParagraph0"/>
        <w:numPr>
          <w:ilvl w:val="0"/>
          <w:numId w:val="35"/>
        </w:numPr>
        <w:spacing w:before="120" w:after="0" w:line="240" w:lineRule="auto"/>
        <w:jc w:val="both"/>
        <w:rPr>
          <w:rFonts w:ascii="Arial" w:hAnsi="Arial" w:cs="Arial"/>
          <w:sz w:val="24"/>
          <w:szCs w:val="24"/>
        </w:rPr>
      </w:pPr>
      <w:r w:rsidRPr="00D54E3F">
        <w:rPr>
          <w:rFonts w:ascii="Arial" w:hAnsi="Arial" w:cs="Arial"/>
          <w:sz w:val="24"/>
          <w:szCs w:val="24"/>
        </w:rPr>
        <w:t>Soit le dépôt de sa facture dématérialisée dans un format autorisé dans les conditions prévues à l'article 5 de l’arrêté du 9 décembre 2016 relatif au développement de la facturation électronique</w:t>
      </w:r>
    </w:p>
    <w:p w14:paraId="7018B6C1" w14:textId="77777777" w:rsidR="00D54E3F" w:rsidRPr="00D54E3F" w:rsidRDefault="00D54E3F" w:rsidP="00D54E3F">
      <w:pPr>
        <w:pStyle w:val="ListParagraph0"/>
        <w:numPr>
          <w:ilvl w:val="0"/>
          <w:numId w:val="34"/>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service », nécessitant</w:t>
      </w:r>
      <w:r w:rsidRPr="00D54E3F">
        <w:rPr>
          <w:rFonts w:ascii="Arial" w:hAnsi="Arial" w:cs="Arial"/>
          <w:sz w:val="24"/>
          <w:szCs w:val="24"/>
        </w:rPr>
        <w:t xml:space="preserve"> de la part de l'émetteur l'implémentation dans son système d'information de l'appel aux services mis à disposition par Chorus Pro.</w:t>
      </w:r>
    </w:p>
    <w:p w14:paraId="7018B6C2" w14:textId="77777777" w:rsidR="00D54E3F" w:rsidRPr="00D54E3F" w:rsidRDefault="00D54E3F" w:rsidP="00D54E3F">
      <w:pPr>
        <w:ind w:left="284" w:firstLine="284"/>
        <w:jc w:val="both"/>
        <w:rPr>
          <w:rFonts w:ascii="Arial" w:hAnsi="Arial" w:cs="Arial"/>
        </w:rPr>
      </w:pPr>
    </w:p>
    <w:p w14:paraId="7018B6C3" w14:textId="77777777" w:rsidR="00D54E3F" w:rsidRPr="00D54E3F" w:rsidRDefault="00D54E3F" w:rsidP="00D54E3F">
      <w:pPr>
        <w:jc w:val="both"/>
        <w:rPr>
          <w:rFonts w:ascii="Arial" w:hAnsi="Arial" w:cs="Arial"/>
        </w:rPr>
      </w:pPr>
      <w:r w:rsidRPr="00D54E3F">
        <w:rPr>
          <w:rFonts w:ascii="Arial" w:hAnsi="Arial" w:cs="Arial"/>
        </w:rPr>
        <w:t>Les modalités d’utilisation devront répondre aux dispositions de l’arrêté du 9 décembre 2016 relatif au développement de la facturation électronique.</w:t>
      </w:r>
    </w:p>
    <w:p w14:paraId="7018B6C4" w14:textId="77777777" w:rsidR="00D54E3F" w:rsidRPr="00D54E3F" w:rsidRDefault="00D54E3F" w:rsidP="00D54E3F">
      <w:pPr>
        <w:jc w:val="both"/>
        <w:rPr>
          <w:rFonts w:ascii="Arial" w:hAnsi="Arial" w:cs="Arial"/>
        </w:rPr>
      </w:pPr>
    </w:p>
    <w:p w14:paraId="7018B6C5" w14:textId="77777777" w:rsidR="00D54E3F" w:rsidRPr="00D54E3F" w:rsidRDefault="00D54E3F" w:rsidP="00D54E3F">
      <w:pPr>
        <w:jc w:val="both"/>
        <w:rPr>
          <w:rFonts w:ascii="Arial" w:hAnsi="Arial" w:cs="Arial"/>
        </w:rPr>
      </w:pPr>
      <w:r w:rsidRPr="00D54E3F">
        <w:rPr>
          <w:rFonts w:ascii="Arial" w:hAnsi="Arial" w:cs="Arial"/>
        </w:rPr>
        <w:t xml:space="preserve">Pour plus d’information, vous pouvez consulter le site Communauté Chorus Pro : </w:t>
      </w:r>
    </w:p>
    <w:p w14:paraId="7018B6C6" w14:textId="77777777" w:rsidR="00D54E3F" w:rsidRPr="00D54E3F" w:rsidRDefault="00776F84" w:rsidP="00D54E3F">
      <w:pPr>
        <w:jc w:val="both"/>
        <w:rPr>
          <w:rFonts w:ascii="Arial" w:hAnsi="Arial" w:cs="Arial"/>
        </w:rPr>
      </w:pPr>
      <w:hyperlink r:id="rId17" w:tgtFrame="_blank" w:history="1">
        <w:r w:rsidR="00D54E3F" w:rsidRPr="00D54E3F">
          <w:rPr>
            <w:rFonts w:ascii="Arial" w:hAnsi="Arial" w:cs="Arial"/>
            <w:u w:val="single"/>
          </w:rPr>
          <w:t>https://communaute-chorus-pro.finances.gouv.fr</w:t>
        </w:r>
      </w:hyperlink>
      <w:r w:rsidR="00D54E3F" w:rsidRPr="00D54E3F">
        <w:rPr>
          <w:rFonts w:ascii="Arial" w:hAnsi="Arial" w:cs="Arial"/>
        </w:rPr>
        <w:t xml:space="preserve"> ou l’arrêté susmentionné : </w:t>
      </w:r>
      <w:hyperlink r:id="rId18" w:history="1">
        <w:r w:rsidR="00D54E3F" w:rsidRPr="00D54E3F">
          <w:rPr>
            <w:rStyle w:val="Lienhypertexte"/>
            <w:rFonts w:ascii="Arial" w:hAnsi="Arial" w:cs="Arial"/>
          </w:rPr>
          <w:t>https://www.legifrance.gouv.fr/affichTexte.do?cidTexte=JORFTEXT000033607003&amp;dateTexte=20190710</w:t>
        </w:r>
      </w:hyperlink>
      <w:r w:rsidR="00D54E3F" w:rsidRPr="00D54E3F">
        <w:rPr>
          <w:rFonts w:ascii="Arial" w:hAnsi="Arial" w:cs="Arial"/>
        </w:rPr>
        <w:t xml:space="preserve"> </w:t>
      </w:r>
    </w:p>
    <w:p w14:paraId="7018B6C7" w14:textId="77777777" w:rsidR="00FF0F7B" w:rsidRDefault="00FF0F7B" w:rsidP="00416C87">
      <w:pPr>
        <w:jc w:val="both"/>
        <w:rPr>
          <w:rFonts w:ascii="Arial" w:hAnsi="Arial" w:cs="Arial"/>
        </w:rPr>
      </w:pPr>
    </w:p>
    <w:p w14:paraId="7018B6C8" w14:textId="77777777" w:rsidR="004C2AB3" w:rsidRDefault="004C2AB3" w:rsidP="00FF0F7B">
      <w:pPr>
        <w:jc w:val="both"/>
        <w:rPr>
          <w:rFonts w:ascii="Arial" w:hAnsi="Arial" w:cs="Arial"/>
        </w:rPr>
      </w:pPr>
    </w:p>
    <w:p w14:paraId="7018B6C9" w14:textId="77777777" w:rsidR="00FF0F7B" w:rsidRDefault="00D54E3F" w:rsidP="00FF0F7B">
      <w:pPr>
        <w:jc w:val="both"/>
        <w:rPr>
          <w:rFonts w:ascii="Arial" w:hAnsi="Arial" w:cs="Arial"/>
          <w:bCs/>
        </w:rPr>
      </w:pPr>
      <w:r>
        <w:rPr>
          <w:rFonts w:ascii="Arial" w:hAnsi="Arial" w:cs="Arial"/>
        </w:rPr>
        <w:t>L</w:t>
      </w:r>
      <w:r w:rsidR="00FF0F7B" w:rsidRPr="00FF0F7B">
        <w:rPr>
          <w:rFonts w:ascii="Arial" w:hAnsi="Arial" w:cs="Arial"/>
        </w:rPr>
        <w:t>es demandes de paiement devront respecter les dispositions du d</w:t>
      </w:r>
      <w:r w:rsidR="00FF0F7B" w:rsidRPr="00FF0F7B">
        <w:rPr>
          <w:rFonts w:ascii="Arial" w:hAnsi="Arial" w:cs="Arial"/>
          <w:bCs/>
        </w:rPr>
        <w:t xml:space="preserve">écret n°2016-1478 du 2 novembre 2016 relatif au développement de la facturation électronique et comprendre notamment </w:t>
      </w:r>
      <w:r w:rsidR="00FF0F7B" w:rsidRPr="00FF0F7B">
        <w:rPr>
          <w:rFonts w:ascii="Arial" w:hAnsi="Arial" w:cs="Arial"/>
          <w:b/>
          <w:bCs/>
          <w:u w:val="single"/>
        </w:rPr>
        <w:t>le numéro d’engagement.</w:t>
      </w:r>
      <w:r w:rsidR="00FF0F7B" w:rsidRPr="00FF0F7B">
        <w:rPr>
          <w:rFonts w:ascii="Arial" w:hAnsi="Arial" w:cs="Arial"/>
          <w:bCs/>
        </w:rPr>
        <w:t xml:space="preserve"> </w:t>
      </w:r>
    </w:p>
    <w:p w14:paraId="7018B6CA" w14:textId="77777777" w:rsidR="00D54E3F" w:rsidRDefault="00D54E3F" w:rsidP="00FF0F7B">
      <w:pPr>
        <w:jc w:val="both"/>
        <w:rPr>
          <w:rFonts w:ascii="Arial" w:hAnsi="Arial" w:cs="Arial"/>
          <w:bCs/>
        </w:rPr>
      </w:pPr>
    </w:p>
    <w:p w14:paraId="7018B6CB" w14:textId="77777777" w:rsidR="00D54E3F" w:rsidRPr="00D54E3F" w:rsidRDefault="00D54E3F" w:rsidP="00D54E3F">
      <w:pPr>
        <w:jc w:val="both"/>
        <w:rPr>
          <w:rFonts w:ascii="Arial" w:hAnsi="Arial" w:cs="Arial"/>
          <w:bCs/>
        </w:rPr>
      </w:pPr>
    </w:p>
    <w:p w14:paraId="7018B6CC" w14:textId="77777777" w:rsidR="00D54E3F" w:rsidRPr="00D54E3F" w:rsidRDefault="00D54E3F" w:rsidP="00D54E3F">
      <w:pPr>
        <w:jc w:val="both"/>
        <w:rPr>
          <w:rFonts w:ascii="Arial" w:hAnsi="Arial" w:cs="Arial"/>
        </w:rPr>
      </w:pPr>
      <w:r w:rsidRPr="00D54E3F">
        <w:rPr>
          <w:rFonts w:ascii="Arial" w:hAnsi="Arial" w:cs="Arial"/>
        </w:rPr>
        <w:t>Pour information, les numéros SIRET nécessaires à l’utilisation de CHORUS PRO sont :</w:t>
      </w:r>
    </w:p>
    <w:p w14:paraId="7018B6CD" w14:textId="77777777" w:rsidR="00D54E3F" w:rsidRPr="00D54E3F" w:rsidRDefault="00D54E3F" w:rsidP="00D54E3F">
      <w:pPr>
        <w:numPr>
          <w:ilvl w:val="0"/>
          <w:numId w:val="36"/>
        </w:numPr>
        <w:tabs>
          <w:tab w:val="clear" w:pos="720"/>
          <w:tab w:val="num" w:pos="142"/>
        </w:tabs>
        <w:ind w:left="142" w:hanging="142"/>
        <w:jc w:val="both"/>
        <w:rPr>
          <w:rFonts w:ascii="Arial" w:hAnsi="Arial" w:cs="Arial"/>
        </w:rPr>
      </w:pPr>
      <w:r w:rsidRPr="00D54E3F">
        <w:rPr>
          <w:rFonts w:ascii="Arial" w:hAnsi="Arial" w:cs="Arial"/>
        </w:rPr>
        <w:t>Ville de Nîmes</w:t>
      </w:r>
      <w:r>
        <w:rPr>
          <w:rFonts w:ascii="Arial" w:hAnsi="Arial" w:cs="Arial"/>
        </w:rPr>
        <w:t xml:space="preserve"> </w:t>
      </w:r>
      <w:r w:rsidRPr="00D54E3F">
        <w:rPr>
          <w:rFonts w:ascii="Arial" w:hAnsi="Arial" w:cs="Arial"/>
        </w:rPr>
        <w:t>: SIRET n° 21300189400012.</w:t>
      </w:r>
    </w:p>
    <w:p w14:paraId="7018B6CE" w14:textId="77777777" w:rsidR="00D54E3F" w:rsidRPr="00FF0F7B" w:rsidRDefault="00D54E3F" w:rsidP="00FF0F7B">
      <w:pPr>
        <w:jc w:val="both"/>
        <w:rPr>
          <w:rFonts w:ascii="Arial" w:hAnsi="Arial" w:cs="Arial"/>
        </w:rPr>
      </w:pPr>
    </w:p>
    <w:p w14:paraId="7018B6CF" w14:textId="77777777" w:rsidR="00B145AE" w:rsidRPr="002E3F90" w:rsidRDefault="00B145AE" w:rsidP="0044325C">
      <w:pPr>
        <w:jc w:val="both"/>
        <w:rPr>
          <w:rFonts w:ascii="Arial" w:hAnsi="Arial" w:cs="Arial"/>
        </w:rPr>
      </w:pPr>
    </w:p>
    <w:p w14:paraId="7018B6D0" w14:textId="77777777" w:rsidR="00B145AE" w:rsidRDefault="00B145AE" w:rsidP="0044325C">
      <w:pPr>
        <w:jc w:val="both"/>
        <w:rPr>
          <w:rFonts w:ascii="Arial" w:hAnsi="Arial" w:cs="Arial"/>
        </w:rPr>
      </w:pPr>
      <w:r w:rsidRPr="002E3F90">
        <w:rPr>
          <w:rFonts w:ascii="Arial" w:hAnsi="Arial" w:cs="Arial"/>
        </w:rPr>
        <w:t>Le paiement sera effectué en une fois après constatation du service fait, ou, si l’exécution est supérieure à 1 mois, sous la forme d’acomptes mensuels correspondants aux prestations réalisées.</w:t>
      </w:r>
    </w:p>
    <w:p w14:paraId="7018B6D1" w14:textId="77777777" w:rsidR="009C704D" w:rsidRPr="002E3F90" w:rsidRDefault="009C704D" w:rsidP="0044325C">
      <w:pPr>
        <w:jc w:val="both"/>
        <w:rPr>
          <w:rFonts w:ascii="Arial" w:hAnsi="Arial" w:cs="Arial"/>
        </w:rPr>
      </w:pPr>
    </w:p>
    <w:p w14:paraId="7018B6D2" w14:textId="77777777" w:rsidR="009C704D" w:rsidRPr="009C704D" w:rsidRDefault="009C704D" w:rsidP="009C704D">
      <w:pPr>
        <w:jc w:val="both"/>
        <w:rPr>
          <w:rFonts w:ascii="Arial" w:hAnsi="Arial" w:cs="Arial"/>
        </w:rPr>
      </w:pPr>
      <w:r w:rsidRPr="009C704D">
        <w:rPr>
          <w:rFonts w:ascii="Arial" w:hAnsi="Arial" w:cs="Arial"/>
        </w:rPr>
        <w:t>Les sommes dues au(x) titulaire(s), seront payées dans un délai global de 30 jours à compter de la date de réception des demandes de paiement.</w:t>
      </w:r>
    </w:p>
    <w:p w14:paraId="7018B6D3" w14:textId="77777777" w:rsidR="009C704D" w:rsidRPr="009C704D" w:rsidRDefault="00D54E3F" w:rsidP="009C704D">
      <w:pPr>
        <w:jc w:val="both"/>
        <w:rPr>
          <w:rFonts w:ascii="Arial" w:hAnsi="Arial" w:cs="Arial"/>
        </w:rPr>
      </w:pPr>
      <w:r>
        <w:rPr>
          <w:rFonts w:ascii="Arial" w:hAnsi="Arial" w:cs="Arial"/>
        </w:rPr>
        <w:t>L</w:t>
      </w:r>
      <w:r w:rsidR="009C704D" w:rsidRPr="009C704D">
        <w:rPr>
          <w:rFonts w:ascii="Arial" w:hAnsi="Arial" w:cs="Arial"/>
        </w:rPr>
        <w:t xml:space="preserve">a date de réception de la demande de paiement </w:t>
      </w:r>
      <w:r>
        <w:rPr>
          <w:rFonts w:ascii="Arial" w:hAnsi="Arial" w:cs="Arial"/>
        </w:rPr>
        <w:t xml:space="preserve">dématérialisée </w:t>
      </w:r>
      <w:r w:rsidR="009C704D" w:rsidRPr="009C704D">
        <w:rPr>
          <w:rFonts w:ascii="Arial" w:hAnsi="Arial" w:cs="Arial"/>
        </w:rPr>
        <w:t>par le pouvoir adjudicateur correspond à la date de notification l’informant de la mise à disposition de la facture</w:t>
      </w:r>
      <w:r>
        <w:rPr>
          <w:rFonts w:ascii="Arial" w:hAnsi="Arial" w:cs="Arial"/>
        </w:rPr>
        <w:t xml:space="preserve"> sur la solution mutualisée « Chorus Pro »</w:t>
      </w:r>
      <w:r w:rsidR="009C704D" w:rsidRPr="009C704D">
        <w:rPr>
          <w:rFonts w:ascii="Arial" w:hAnsi="Arial" w:cs="Arial"/>
        </w:rPr>
        <w:t>.</w:t>
      </w:r>
    </w:p>
    <w:p w14:paraId="7018B6D4" w14:textId="77777777" w:rsidR="00922A42" w:rsidRPr="00D00F2E" w:rsidRDefault="00922A42" w:rsidP="00922A42">
      <w:pPr>
        <w:autoSpaceDE w:val="0"/>
        <w:autoSpaceDN w:val="0"/>
        <w:adjustRightInd w:val="0"/>
        <w:rPr>
          <w:rFonts w:ascii="Wingdings" w:hAnsi="Wingdings" w:cs="Wingdings"/>
          <w:color w:val="000000"/>
        </w:rPr>
      </w:pPr>
    </w:p>
    <w:p w14:paraId="7018B6D5" w14:textId="77777777" w:rsidR="00922A42" w:rsidRPr="00D00F2E" w:rsidRDefault="00922A42" w:rsidP="00A10627">
      <w:pPr>
        <w:autoSpaceDE w:val="0"/>
        <w:autoSpaceDN w:val="0"/>
        <w:adjustRightInd w:val="0"/>
        <w:jc w:val="both"/>
        <w:rPr>
          <w:rFonts w:ascii="Arial" w:hAnsi="Arial" w:cs="Arial"/>
          <w:color w:val="000000"/>
        </w:rPr>
      </w:pPr>
      <w:r w:rsidRPr="00D00F2E">
        <w:rPr>
          <w:rFonts w:ascii="Arial" w:hAnsi="Arial" w:cs="Arial"/>
          <w:color w:val="000000"/>
        </w:rPr>
        <w:t>- Tout retard de paiement au-delà du délai de 30 jours donnera lieu, de plein droit et sans autre formalité, à versement d’intérêts moratoires correspondant au taux marginal de refinancement de la Banque centrale européenne, majoré de 8 points.</w:t>
      </w:r>
    </w:p>
    <w:p w14:paraId="7018B6D6" w14:textId="77777777" w:rsidR="00255BA0" w:rsidRDefault="00255BA0" w:rsidP="00255BA0">
      <w:pPr>
        <w:autoSpaceDE w:val="0"/>
        <w:autoSpaceDN w:val="0"/>
        <w:adjustRightInd w:val="0"/>
        <w:jc w:val="both"/>
        <w:rPr>
          <w:rFonts w:ascii="Arial" w:hAnsi="Arial" w:cs="Arial"/>
          <w:color w:val="110D0E"/>
        </w:rPr>
      </w:pPr>
      <w:r w:rsidRPr="000C456F">
        <w:rPr>
          <w:rFonts w:ascii="Arial" w:hAnsi="Arial" w:cs="Arial"/>
          <w:color w:val="000000"/>
        </w:rPr>
        <w:t>- L</w:t>
      </w:r>
      <w:r w:rsidRPr="000C456F">
        <w:rPr>
          <w:rFonts w:ascii="Arial" w:hAnsi="Arial" w:cs="Arial"/>
          <w:color w:val="110D0E"/>
        </w:rPr>
        <w:t>e montant de l'indemnité forfaitaire pour frais de recouvrement est fixé à 40 euros, en sus des intérêts moratoires (article R. 2192-35 du Code de la Commande Publique).</w:t>
      </w:r>
    </w:p>
    <w:p w14:paraId="7018B6D7" w14:textId="77777777" w:rsidR="00922A42" w:rsidRDefault="00922A42" w:rsidP="00922A42">
      <w:pPr>
        <w:jc w:val="both"/>
        <w:rPr>
          <w:rFonts w:ascii="Arial" w:hAnsi="Arial" w:cs="Arial"/>
        </w:rPr>
      </w:pPr>
    </w:p>
    <w:p w14:paraId="7018B6D8" w14:textId="77777777" w:rsidR="00FE1032" w:rsidRDefault="00FE1032" w:rsidP="00FE1032">
      <w:pPr>
        <w:jc w:val="both"/>
        <w:rPr>
          <w:rFonts w:ascii="Arial" w:hAnsi="Arial" w:cs="Arial"/>
        </w:rPr>
      </w:pPr>
    </w:p>
    <w:p w14:paraId="7018B6D9" w14:textId="77777777" w:rsidR="00FE1032" w:rsidRDefault="00FE1032" w:rsidP="00FE1032">
      <w:pPr>
        <w:jc w:val="both"/>
        <w:rPr>
          <w:rFonts w:ascii="Arial" w:hAnsi="Arial" w:cs="Arial"/>
        </w:rPr>
      </w:pPr>
      <w:r>
        <w:rPr>
          <w:rFonts w:ascii="Arial" w:hAnsi="Arial" w:cs="Arial"/>
          <w:b/>
          <w:u w:val="single"/>
        </w:rPr>
        <w:t xml:space="preserve">Avance </w:t>
      </w:r>
      <w:r>
        <w:rPr>
          <w:rFonts w:ascii="Arial" w:hAnsi="Arial" w:cs="Arial"/>
        </w:rPr>
        <w:t>:</w:t>
      </w:r>
    </w:p>
    <w:p w14:paraId="7018B6DA" w14:textId="77777777" w:rsidR="00FE1032" w:rsidRDefault="00FE1032" w:rsidP="00922A42">
      <w:pPr>
        <w:jc w:val="both"/>
        <w:rPr>
          <w:rFonts w:ascii="Arial" w:hAnsi="Arial" w:cs="Arial"/>
        </w:rPr>
      </w:pPr>
    </w:p>
    <w:p w14:paraId="7018B6DB" w14:textId="77777777" w:rsidR="00FE1032" w:rsidRDefault="004F19F4" w:rsidP="002A1696">
      <w:pPr>
        <w:jc w:val="both"/>
        <w:rPr>
          <w:rFonts w:ascii="Arial" w:hAnsi="Arial" w:cs="Arial"/>
        </w:rPr>
      </w:pPr>
      <w:r w:rsidRPr="006C3707">
        <w:rPr>
          <w:rFonts w:ascii="Arial" w:hAnsi="Arial" w:cs="Arial"/>
        </w:rPr>
        <w:t>Pour tout</w:t>
      </w:r>
      <w:r w:rsidR="00FE1032">
        <w:rPr>
          <w:rFonts w:ascii="Arial" w:hAnsi="Arial" w:cs="Arial"/>
        </w:rPr>
        <w:t> :</w:t>
      </w:r>
    </w:p>
    <w:p w14:paraId="7018B6DC" w14:textId="77777777" w:rsidR="00FE1032" w:rsidRDefault="004F19F4" w:rsidP="00FE1032">
      <w:pPr>
        <w:numPr>
          <w:ilvl w:val="0"/>
          <w:numId w:val="28"/>
        </w:numPr>
        <w:jc w:val="both"/>
        <w:rPr>
          <w:rFonts w:ascii="Arial" w:hAnsi="Arial" w:cs="Arial"/>
        </w:rPr>
      </w:pPr>
      <w:r w:rsidRPr="006C3707">
        <w:rPr>
          <w:rFonts w:ascii="Arial" w:hAnsi="Arial" w:cs="Arial"/>
        </w:rPr>
        <w:t>marché supérieur à 50 000 € H.T.</w:t>
      </w:r>
      <w:r w:rsidR="00FE1032">
        <w:rPr>
          <w:rFonts w:ascii="Arial" w:hAnsi="Arial" w:cs="Arial"/>
        </w:rPr>
        <w:t xml:space="preserve"> et</w:t>
      </w:r>
      <w:r w:rsidR="00FE1032" w:rsidRPr="006C3707">
        <w:rPr>
          <w:rFonts w:ascii="Arial" w:hAnsi="Arial" w:cs="Arial"/>
        </w:rPr>
        <w:t xml:space="preserve"> dont la durée est supérieure à 2 mois</w:t>
      </w:r>
      <w:r w:rsidR="00FE1032">
        <w:rPr>
          <w:rFonts w:ascii="Arial" w:hAnsi="Arial" w:cs="Arial"/>
        </w:rPr>
        <w:t> ;</w:t>
      </w:r>
    </w:p>
    <w:p w14:paraId="7018B6DD" w14:textId="77777777" w:rsidR="00FE1032" w:rsidRDefault="00FE1032" w:rsidP="00FE1032">
      <w:pPr>
        <w:numPr>
          <w:ilvl w:val="0"/>
          <w:numId w:val="28"/>
        </w:numPr>
        <w:jc w:val="both"/>
        <w:rPr>
          <w:rFonts w:ascii="Arial" w:hAnsi="Arial" w:cs="Arial"/>
        </w:rPr>
      </w:pPr>
      <w:r>
        <w:rPr>
          <w:rFonts w:ascii="Arial" w:hAnsi="Arial" w:cs="Arial"/>
        </w:rPr>
        <w:t>accord-cadre à bons de commande disposant d’un montant minimum supérieur à 50 000 € H.T. et</w:t>
      </w:r>
      <w:r w:rsidR="004F19F4" w:rsidRPr="006C3707">
        <w:rPr>
          <w:rFonts w:ascii="Arial" w:hAnsi="Arial" w:cs="Arial"/>
        </w:rPr>
        <w:t xml:space="preserve"> dont la durée est supérieure à 2 mois</w:t>
      </w:r>
      <w:r>
        <w:rPr>
          <w:rFonts w:ascii="Arial" w:hAnsi="Arial" w:cs="Arial"/>
        </w:rPr>
        <w:t> ;</w:t>
      </w:r>
    </w:p>
    <w:p w14:paraId="7018B6DE" w14:textId="77777777" w:rsidR="00FE1032" w:rsidRDefault="00FE1032" w:rsidP="00FE1032">
      <w:pPr>
        <w:numPr>
          <w:ilvl w:val="0"/>
          <w:numId w:val="28"/>
        </w:numPr>
        <w:jc w:val="both"/>
        <w:rPr>
          <w:rFonts w:ascii="Arial" w:hAnsi="Arial" w:cs="Arial"/>
        </w:rPr>
      </w:pPr>
      <w:r>
        <w:rPr>
          <w:rFonts w:ascii="Arial" w:hAnsi="Arial" w:cs="Arial"/>
        </w:rPr>
        <w:t xml:space="preserve">bon de commande supérieur à 50 000 € H.T. et d’une durée d’exécution supérieure à 2 mois dans le cadre d’un accord-cadre à bons de commande ne disposant d’un montant minimum fixé, </w:t>
      </w:r>
    </w:p>
    <w:p w14:paraId="7018B6DF" w14:textId="77777777" w:rsidR="00255BA0" w:rsidRDefault="00255BA0" w:rsidP="00255BA0">
      <w:pPr>
        <w:jc w:val="both"/>
        <w:rPr>
          <w:rFonts w:ascii="Arial" w:hAnsi="Arial" w:cs="Arial"/>
        </w:rPr>
      </w:pPr>
      <w:r w:rsidRPr="00A74D01">
        <w:rPr>
          <w:rFonts w:ascii="Arial" w:hAnsi="Arial" w:cs="Arial"/>
        </w:rPr>
        <w:t>Et, sauf refus de sa part, une avance est versée au titulaire. Son montant et les modalités de son remboursement sont ceux fixés aux articles R.2191-</w:t>
      </w:r>
      <w:r>
        <w:rPr>
          <w:rFonts w:ascii="Arial" w:hAnsi="Arial" w:cs="Arial"/>
        </w:rPr>
        <w:t>6</w:t>
      </w:r>
      <w:r w:rsidRPr="00A74D01">
        <w:rPr>
          <w:rFonts w:ascii="Arial" w:hAnsi="Arial" w:cs="Arial"/>
        </w:rPr>
        <w:t xml:space="preserve"> à R.2197-1</w:t>
      </w:r>
      <w:r>
        <w:rPr>
          <w:rFonts w:ascii="Arial" w:hAnsi="Arial" w:cs="Arial"/>
        </w:rPr>
        <w:t>9 du Code de la Commande P</w:t>
      </w:r>
      <w:r w:rsidRPr="00A74D01">
        <w:rPr>
          <w:rFonts w:ascii="Arial" w:hAnsi="Arial" w:cs="Arial"/>
        </w:rPr>
        <w:t>ublique.</w:t>
      </w:r>
    </w:p>
    <w:p w14:paraId="7018B6E0" w14:textId="77777777" w:rsidR="005A6743" w:rsidRDefault="005A6743" w:rsidP="00255BA0">
      <w:pPr>
        <w:jc w:val="both"/>
        <w:rPr>
          <w:rFonts w:ascii="Arial" w:hAnsi="Arial" w:cs="Arial"/>
        </w:rPr>
      </w:pPr>
    </w:p>
    <w:p w14:paraId="7018B6E1" w14:textId="77777777" w:rsidR="005A6743" w:rsidRPr="005A6743" w:rsidRDefault="005A6743" w:rsidP="00255BA0">
      <w:pPr>
        <w:jc w:val="both"/>
        <w:rPr>
          <w:rFonts w:ascii="Arial" w:hAnsi="Arial" w:cs="Arial"/>
        </w:rPr>
      </w:pPr>
      <w:r w:rsidRPr="005A6743">
        <w:rPr>
          <w:rFonts w:ascii="Arial" w:hAnsi="Arial" w:cs="Arial"/>
          <w:u w:val="single"/>
        </w:rPr>
        <w:t xml:space="preserve">Nota : </w:t>
      </w:r>
      <w:r>
        <w:rPr>
          <w:rFonts w:ascii="Arial" w:hAnsi="Arial" w:cs="Arial"/>
        </w:rPr>
        <w:t>Le montant de l’avance est fixé à 5 % du montant initial toutes taxes comprises du marché. Lorsque le titulaire du marché ou son sous-traitant admis au paiement direct est une petite ou moyenne entreprise, le taux de l’avance est porté à 10 %.</w:t>
      </w:r>
    </w:p>
    <w:p w14:paraId="7018B6E2" w14:textId="77777777" w:rsidR="00FE1032" w:rsidRDefault="00FE1032" w:rsidP="002A1696">
      <w:pPr>
        <w:jc w:val="both"/>
        <w:rPr>
          <w:rFonts w:ascii="Arial" w:hAnsi="Arial" w:cs="Arial"/>
        </w:rPr>
      </w:pPr>
    </w:p>
    <w:p w14:paraId="7018B6E3" w14:textId="77777777" w:rsidR="00CB4744" w:rsidRPr="002E3F90" w:rsidRDefault="00CB4744" w:rsidP="002A1696">
      <w:pPr>
        <w:jc w:val="both"/>
        <w:rPr>
          <w:rFonts w:ascii="Arial" w:hAnsi="Arial" w:cs="Arial"/>
          <w:bCs/>
          <w:noProof/>
          <w:szCs w:val="22"/>
        </w:rPr>
      </w:pPr>
    </w:p>
    <w:p w14:paraId="7018B6E4" w14:textId="77777777" w:rsidR="00B145AE" w:rsidRPr="00827FF3" w:rsidRDefault="00B145AE" w:rsidP="00827FF3">
      <w:pPr>
        <w:pStyle w:val="Titre3"/>
        <w:rPr>
          <w:rFonts w:ascii="Arial" w:hAnsi="Arial" w:cs="Arial"/>
          <w:bCs w:val="0"/>
          <w:u w:val="single"/>
        </w:rPr>
      </w:pPr>
      <w:r w:rsidRPr="00827FF3">
        <w:rPr>
          <w:rFonts w:ascii="Arial" w:hAnsi="Arial" w:cs="Arial"/>
          <w:bCs w:val="0"/>
          <w:u w:val="single"/>
        </w:rPr>
        <w:t>Article</w:t>
      </w:r>
      <w:r w:rsidR="0044325C" w:rsidRPr="00827FF3">
        <w:rPr>
          <w:rFonts w:ascii="Arial" w:hAnsi="Arial" w:cs="Arial"/>
          <w:bCs w:val="0"/>
          <w:u w:val="single"/>
        </w:rPr>
        <w:t xml:space="preserve"> </w:t>
      </w:r>
      <w:r w:rsidRPr="00827FF3">
        <w:rPr>
          <w:rFonts w:ascii="Arial" w:hAnsi="Arial" w:cs="Arial"/>
          <w:bCs w:val="0"/>
          <w:u w:val="single"/>
        </w:rPr>
        <w:t>2.</w:t>
      </w:r>
      <w:r w:rsidR="002A1696" w:rsidRPr="00827FF3">
        <w:rPr>
          <w:rFonts w:ascii="Arial" w:hAnsi="Arial" w:cs="Arial"/>
          <w:bCs w:val="0"/>
          <w:u w:val="single"/>
        </w:rPr>
        <w:t>3</w:t>
      </w:r>
      <w:r w:rsidR="0044325C" w:rsidRPr="00827FF3">
        <w:rPr>
          <w:rFonts w:ascii="Arial" w:hAnsi="Arial" w:cs="Arial"/>
          <w:bCs w:val="0"/>
          <w:u w:val="single"/>
        </w:rPr>
        <w:t xml:space="preserve"> </w:t>
      </w:r>
      <w:r w:rsidRPr="00827FF3">
        <w:rPr>
          <w:rFonts w:ascii="Arial" w:hAnsi="Arial" w:cs="Arial"/>
          <w:bCs w:val="0"/>
          <w:u w:val="single"/>
        </w:rPr>
        <w:t>: Normes et spécifications techniques :</w:t>
      </w:r>
    </w:p>
    <w:p w14:paraId="7018B6E5" w14:textId="77777777" w:rsidR="0044325C" w:rsidRPr="002E3F90" w:rsidRDefault="0044325C">
      <w:pPr>
        <w:pStyle w:val="Normal1"/>
        <w:ind w:firstLine="0"/>
        <w:rPr>
          <w:rFonts w:ascii="Arial" w:hAnsi="Arial" w:cs="Arial"/>
          <w:noProof/>
          <w:szCs w:val="22"/>
        </w:rPr>
      </w:pPr>
    </w:p>
    <w:p w14:paraId="7018B6E6" w14:textId="77777777" w:rsidR="00D37A41" w:rsidRPr="002E3F90" w:rsidRDefault="00D37A41">
      <w:pPr>
        <w:pStyle w:val="Normal1"/>
        <w:ind w:firstLine="0"/>
        <w:rPr>
          <w:rFonts w:ascii="Arial" w:hAnsi="Arial" w:cs="Arial"/>
          <w:noProof/>
          <w:szCs w:val="22"/>
        </w:rPr>
      </w:pPr>
      <w:r w:rsidRPr="002E3F90">
        <w:rPr>
          <w:rFonts w:ascii="Arial" w:hAnsi="Arial" w:cs="Arial"/>
          <w:noProof/>
          <w:szCs w:val="22"/>
        </w:rPr>
        <w:t xml:space="preserve">Les prestations objet du marché doivent être conformes aux clauses techniques indiquées au III du présent document. </w:t>
      </w:r>
    </w:p>
    <w:p w14:paraId="7018B6E7" w14:textId="77777777" w:rsidR="00B145AE" w:rsidRPr="002E3F90" w:rsidRDefault="00B145AE">
      <w:pPr>
        <w:rPr>
          <w:rFonts w:ascii="Arial" w:hAnsi="Arial" w:cs="Arial"/>
        </w:rPr>
      </w:pPr>
    </w:p>
    <w:p w14:paraId="7018B6E8" w14:textId="77777777" w:rsidR="00B145AE" w:rsidRPr="00827FF3" w:rsidRDefault="00B145AE" w:rsidP="00827FF3">
      <w:pPr>
        <w:pStyle w:val="Titre3"/>
        <w:rPr>
          <w:rFonts w:ascii="Arial" w:hAnsi="Arial" w:cs="Arial"/>
          <w:bCs w:val="0"/>
          <w:u w:val="single"/>
        </w:rPr>
      </w:pPr>
      <w:bookmarkStart w:id="5" w:name="_Toc147550181"/>
      <w:r w:rsidRPr="00827FF3">
        <w:rPr>
          <w:rFonts w:ascii="Arial" w:hAnsi="Arial" w:cs="Arial"/>
          <w:bCs w:val="0"/>
          <w:u w:val="single"/>
        </w:rPr>
        <w:t>Article</w:t>
      </w:r>
      <w:r w:rsidR="0044325C" w:rsidRPr="00827FF3">
        <w:rPr>
          <w:rFonts w:ascii="Arial" w:hAnsi="Arial" w:cs="Arial"/>
          <w:bCs w:val="0"/>
          <w:u w:val="single"/>
        </w:rPr>
        <w:t xml:space="preserve"> </w:t>
      </w:r>
      <w:r w:rsidRPr="00827FF3">
        <w:rPr>
          <w:rFonts w:ascii="Arial" w:hAnsi="Arial" w:cs="Arial"/>
          <w:bCs w:val="0"/>
          <w:u w:val="single"/>
        </w:rPr>
        <w:t>2</w:t>
      </w:r>
      <w:r w:rsidR="0044325C" w:rsidRPr="00827FF3">
        <w:rPr>
          <w:rFonts w:ascii="Arial" w:hAnsi="Arial" w:cs="Arial"/>
          <w:bCs w:val="0"/>
          <w:u w:val="single"/>
        </w:rPr>
        <w:t>.</w:t>
      </w:r>
      <w:r w:rsidR="00053658" w:rsidRPr="00827FF3">
        <w:rPr>
          <w:rFonts w:ascii="Arial" w:hAnsi="Arial" w:cs="Arial"/>
          <w:bCs w:val="0"/>
          <w:u w:val="single"/>
        </w:rPr>
        <w:t>4</w:t>
      </w:r>
      <w:r w:rsidRPr="00827FF3">
        <w:rPr>
          <w:rFonts w:ascii="Arial" w:hAnsi="Arial" w:cs="Arial"/>
          <w:bCs w:val="0"/>
          <w:u w:val="single"/>
        </w:rPr>
        <w:t> :</w:t>
      </w:r>
      <w:r w:rsidR="0044325C" w:rsidRPr="00827FF3">
        <w:rPr>
          <w:rFonts w:ascii="Arial" w:hAnsi="Arial" w:cs="Arial"/>
          <w:bCs w:val="0"/>
          <w:u w:val="single"/>
        </w:rPr>
        <w:t xml:space="preserve"> </w:t>
      </w:r>
      <w:r w:rsidRPr="00827FF3">
        <w:rPr>
          <w:rFonts w:ascii="Arial" w:hAnsi="Arial" w:cs="Arial"/>
          <w:bCs w:val="0"/>
          <w:u w:val="single"/>
        </w:rPr>
        <w:t>Assurances</w:t>
      </w:r>
      <w:bookmarkEnd w:id="5"/>
    </w:p>
    <w:p w14:paraId="7018B6E9" w14:textId="77777777" w:rsidR="00B145AE" w:rsidRPr="002E3F90" w:rsidRDefault="00B145AE">
      <w:pPr>
        <w:rPr>
          <w:rFonts w:ascii="Arial" w:hAnsi="Arial" w:cs="Arial"/>
          <w:szCs w:val="22"/>
        </w:rPr>
      </w:pPr>
    </w:p>
    <w:p w14:paraId="7018B6EA" w14:textId="77777777" w:rsidR="00B145AE" w:rsidRPr="002E3F90" w:rsidRDefault="00B145AE" w:rsidP="0044325C">
      <w:pPr>
        <w:pStyle w:val="Normal1"/>
        <w:ind w:firstLine="0"/>
        <w:rPr>
          <w:rFonts w:ascii="Arial" w:hAnsi="Arial" w:cs="Arial"/>
          <w:noProof/>
        </w:rPr>
      </w:pPr>
      <w:r w:rsidRPr="002E3F90">
        <w:rPr>
          <w:rFonts w:ascii="Arial" w:hAnsi="Arial" w:cs="Arial"/>
          <w:noProof/>
        </w:rPr>
        <w:t xml:space="preserve">Avant tout commencement d’exécution, le titulaire devra justifier qu’il est couvert par un contrat d’assurance en cours de validité au titre de la responsabilité civile découlant des articles </w:t>
      </w:r>
      <w:r w:rsidR="004F19F4" w:rsidRPr="00797958">
        <w:rPr>
          <w:rFonts w:ascii="Arial" w:hAnsi="Arial" w:cs="Arial"/>
          <w:noProof/>
        </w:rPr>
        <w:t xml:space="preserve">1240 </w:t>
      </w:r>
      <w:r w:rsidR="00BC2887" w:rsidRPr="00797958">
        <w:rPr>
          <w:rFonts w:ascii="Arial" w:hAnsi="Arial" w:cs="Arial"/>
          <w:noProof/>
        </w:rPr>
        <w:t>à</w:t>
      </w:r>
      <w:r w:rsidR="004F19F4" w:rsidRPr="00797958">
        <w:rPr>
          <w:rFonts w:ascii="Arial" w:hAnsi="Arial" w:cs="Arial"/>
          <w:noProof/>
        </w:rPr>
        <w:t xml:space="preserve"> 124</w:t>
      </w:r>
      <w:r w:rsidR="00BC2887" w:rsidRPr="00797958">
        <w:rPr>
          <w:rFonts w:ascii="Arial" w:hAnsi="Arial" w:cs="Arial"/>
          <w:noProof/>
        </w:rPr>
        <w:t>2</w:t>
      </w:r>
      <w:r w:rsidR="004F19F4" w:rsidRPr="00797958">
        <w:rPr>
          <w:rFonts w:ascii="Arial" w:hAnsi="Arial" w:cs="Arial"/>
          <w:noProof/>
        </w:rPr>
        <w:t xml:space="preserve"> </w:t>
      </w:r>
      <w:r w:rsidRPr="002E3F90">
        <w:rPr>
          <w:rFonts w:ascii="Arial" w:hAnsi="Arial" w:cs="Arial"/>
          <w:noProof/>
        </w:rPr>
        <w:t>du Code civil ainsi qu’au titre de sa</w:t>
      </w:r>
      <w:r w:rsidR="00D37A41" w:rsidRPr="002E3F90">
        <w:rPr>
          <w:rFonts w:ascii="Arial" w:hAnsi="Arial" w:cs="Arial"/>
          <w:noProof/>
        </w:rPr>
        <w:t xml:space="preserve"> responsabilité professionnelle</w:t>
      </w:r>
      <w:r w:rsidRPr="002E3F90">
        <w:rPr>
          <w:rFonts w:ascii="Arial" w:hAnsi="Arial" w:cs="Arial"/>
          <w:noProof/>
        </w:rPr>
        <w:t>.</w:t>
      </w:r>
    </w:p>
    <w:p w14:paraId="7018B6EB" w14:textId="77777777" w:rsidR="00BD7A7F" w:rsidRDefault="00B145AE" w:rsidP="0044325C">
      <w:pPr>
        <w:jc w:val="both"/>
        <w:rPr>
          <w:rFonts w:ascii="Arial" w:hAnsi="Arial" w:cs="Arial"/>
          <w:szCs w:val="22"/>
        </w:rPr>
      </w:pPr>
      <w:r w:rsidRPr="002E3F90">
        <w:rPr>
          <w:rFonts w:ascii="Arial" w:hAnsi="Arial" w:cs="Arial"/>
          <w:szCs w:val="22"/>
        </w:rPr>
        <w:t>Le défaut d’assurance entraîne la résiliation du marché aux frais et risques du prestataire.</w:t>
      </w:r>
    </w:p>
    <w:p w14:paraId="7018B6ED" w14:textId="77777777" w:rsidR="0046566D" w:rsidRDefault="0046566D" w:rsidP="0044325C">
      <w:pPr>
        <w:jc w:val="both"/>
        <w:rPr>
          <w:rFonts w:ascii="Arial" w:hAnsi="Arial" w:cs="Helv"/>
        </w:rPr>
      </w:pPr>
    </w:p>
    <w:p w14:paraId="7018B6EE" w14:textId="77777777" w:rsidR="0046566D" w:rsidRPr="002E3F90" w:rsidRDefault="0046566D" w:rsidP="0046566D">
      <w:pPr>
        <w:pStyle w:val="Titre1"/>
        <w:rPr>
          <w:rFonts w:ascii="Arial" w:hAnsi="Arial" w:cs="Arial"/>
          <w:b/>
          <w:bCs/>
        </w:rPr>
      </w:pPr>
      <w:r w:rsidRPr="002E3F90">
        <w:rPr>
          <w:rFonts w:ascii="Arial" w:hAnsi="Arial" w:cs="Arial"/>
          <w:b/>
          <w:bCs/>
        </w:rPr>
        <w:t>Article 2.</w:t>
      </w:r>
      <w:r w:rsidR="00053658">
        <w:rPr>
          <w:rFonts w:ascii="Arial" w:hAnsi="Arial" w:cs="Arial"/>
          <w:b/>
          <w:bCs/>
        </w:rPr>
        <w:t>5</w:t>
      </w:r>
      <w:r w:rsidRPr="002E3F90">
        <w:rPr>
          <w:rFonts w:ascii="Arial" w:hAnsi="Arial" w:cs="Arial"/>
          <w:b/>
          <w:bCs/>
        </w:rPr>
        <w:t xml:space="preserve"> : </w:t>
      </w:r>
      <w:r>
        <w:rPr>
          <w:rFonts w:ascii="Arial" w:hAnsi="Arial" w:cs="Arial"/>
          <w:b/>
          <w:bCs/>
        </w:rPr>
        <w:t>Pénalités</w:t>
      </w:r>
    </w:p>
    <w:p w14:paraId="7018B6EF" w14:textId="77777777" w:rsidR="0046566D" w:rsidRPr="0046566D" w:rsidRDefault="0046566D" w:rsidP="0046566D">
      <w:pPr>
        <w:pStyle w:val="Titre2"/>
        <w:spacing w:before="240" w:after="60"/>
        <w:jc w:val="left"/>
        <w:rPr>
          <w:rFonts w:ascii="Arial" w:hAnsi="Arial" w:cs="Arial"/>
          <w:b w:val="0"/>
          <w:color w:val="000000"/>
        </w:rPr>
      </w:pPr>
      <w:r w:rsidRPr="0046566D">
        <w:rPr>
          <w:rStyle w:val="Accentuation"/>
          <w:rFonts w:ascii="Arial" w:hAnsi="Arial" w:cs="Arial"/>
          <w:b w:val="0"/>
          <w:color w:val="000000"/>
          <w:sz w:val="24"/>
          <w:u w:val="single"/>
        </w:rPr>
        <w:t>2.</w:t>
      </w:r>
      <w:r w:rsidR="00053658">
        <w:rPr>
          <w:rStyle w:val="Accentuation"/>
          <w:rFonts w:ascii="Arial" w:hAnsi="Arial" w:cs="Arial"/>
          <w:b w:val="0"/>
          <w:color w:val="000000"/>
          <w:sz w:val="24"/>
          <w:u w:val="single"/>
        </w:rPr>
        <w:t>5</w:t>
      </w:r>
      <w:r w:rsidRPr="0046566D">
        <w:rPr>
          <w:rStyle w:val="Accentuation"/>
          <w:rFonts w:ascii="Arial" w:hAnsi="Arial" w:cs="Arial"/>
          <w:b w:val="0"/>
          <w:color w:val="000000"/>
          <w:sz w:val="24"/>
          <w:u w:val="single"/>
        </w:rPr>
        <w:t xml:space="preserve">-1 - Pénalités pour </w:t>
      </w:r>
      <w:proofErr w:type="spellStart"/>
      <w:r w:rsidRPr="0046566D">
        <w:rPr>
          <w:rStyle w:val="Accentuation"/>
          <w:rFonts w:ascii="Arial" w:hAnsi="Arial" w:cs="Arial"/>
          <w:b w:val="0"/>
          <w:color w:val="000000"/>
          <w:sz w:val="24"/>
          <w:u w:val="single"/>
        </w:rPr>
        <w:t>non respect</w:t>
      </w:r>
      <w:proofErr w:type="spellEnd"/>
      <w:r w:rsidRPr="0046566D">
        <w:rPr>
          <w:rStyle w:val="Accentuation"/>
          <w:rFonts w:ascii="Arial" w:hAnsi="Arial" w:cs="Arial"/>
          <w:b w:val="0"/>
          <w:color w:val="000000"/>
          <w:sz w:val="24"/>
          <w:u w:val="single"/>
        </w:rPr>
        <w:t xml:space="preserve"> des dispositions concernant la lutte contre le travail dissimulé</w:t>
      </w:r>
    </w:p>
    <w:p w14:paraId="7018B6F0" w14:textId="77777777" w:rsidR="0046566D" w:rsidRDefault="0046566D" w:rsidP="00A10627">
      <w:pPr>
        <w:pStyle w:val="normal20"/>
        <w:jc w:val="both"/>
        <w:rPr>
          <w:rFonts w:ascii="Arial" w:hAnsi="Arial" w:cs="Arial"/>
          <w:color w:val="000000"/>
        </w:rPr>
      </w:pPr>
      <w:r w:rsidRPr="0046566D">
        <w:rPr>
          <w:rFonts w:ascii="Arial" w:hAnsi="Arial" w:cs="Arial"/>
          <w:color w:val="000000"/>
        </w:rPr>
        <w:t xml:space="preserve">Le titulaire subira, conformément aux dispositions prévues à l’article L. 8222-6 du Code du travail, une pénalité de 5% du montant du contrat en cas de </w:t>
      </w:r>
      <w:proofErr w:type="spellStart"/>
      <w:r w:rsidRPr="0046566D">
        <w:rPr>
          <w:rFonts w:ascii="Arial" w:hAnsi="Arial" w:cs="Arial"/>
          <w:color w:val="000000"/>
        </w:rPr>
        <w:t>non respect</w:t>
      </w:r>
      <w:proofErr w:type="spellEnd"/>
      <w:r w:rsidRPr="0046566D">
        <w:rPr>
          <w:rFonts w:ascii="Arial" w:hAnsi="Arial" w:cs="Arial"/>
          <w:color w:val="000000"/>
        </w:rPr>
        <w:t xml:space="preserve"> des formalités mentionnées aux articles L. 8221-3 et L. 8221-5 dudit code.</w:t>
      </w:r>
    </w:p>
    <w:p w14:paraId="7018B6F1" w14:textId="77777777" w:rsidR="00AB6752" w:rsidRPr="0046566D" w:rsidRDefault="00AB6752" w:rsidP="00A10627">
      <w:pPr>
        <w:pStyle w:val="normal20"/>
        <w:jc w:val="both"/>
        <w:rPr>
          <w:rFonts w:ascii="Arial" w:hAnsi="Arial" w:cs="Arial"/>
          <w:color w:val="000000"/>
          <w:sz w:val="20"/>
          <w:szCs w:val="20"/>
        </w:rPr>
      </w:pPr>
      <w:r>
        <w:rPr>
          <w:rFonts w:ascii="Arial" w:hAnsi="Arial" w:cs="Arial"/>
          <w:color w:val="000000"/>
        </w:rPr>
        <w:t>En cas d’accord-cadre à bons de commande sans montant minimum, cette pénalité correspond à 5% du montant total de chaque bon de commande émis jusqu’à la date de constatation de l’infraction.</w:t>
      </w:r>
    </w:p>
    <w:p w14:paraId="7018B6F2" w14:textId="77777777" w:rsidR="0046566D" w:rsidRPr="0046566D" w:rsidRDefault="0046566D" w:rsidP="0046566D">
      <w:pPr>
        <w:pStyle w:val="NormalWeb"/>
        <w:rPr>
          <w:rFonts w:ascii="Arial" w:hAnsi="Arial" w:cs="Arial"/>
          <w:color w:val="000000"/>
          <w:sz w:val="20"/>
          <w:szCs w:val="20"/>
        </w:rPr>
      </w:pPr>
      <w:r w:rsidRPr="0046566D">
        <w:rPr>
          <w:rFonts w:ascii="Arial" w:hAnsi="Arial" w:cs="Arial"/>
          <w:color w:val="000000"/>
          <w:sz w:val="20"/>
          <w:szCs w:val="20"/>
        </w:rPr>
        <w:t> </w:t>
      </w:r>
    </w:p>
    <w:p w14:paraId="7018B6F3" w14:textId="77777777" w:rsidR="0046566D" w:rsidRPr="0046566D" w:rsidRDefault="0046566D" w:rsidP="0046566D">
      <w:pPr>
        <w:pStyle w:val="NormalWeb"/>
        <w:rPr>
          <w:rFonts w:ascii="Arial" w:hAnsi="Arial" w:cs="Arial"/>
          <w:color w:val="000000"/>
          <w:sz w:val="20"/>
          <w:szCs w:val="20"/>
        </w:rPr>
      </w:pPr>
      <w:r w:rsidRPr="0046566D">
        <w:rPr>
          <w:rFonts w:ascii="Arial" w:hAnsi="Arial" w:cs="Arial"/>
          <w:color w:val="000000"/>
          <w:sz w:val="20"/>
          <w:szCs w:val="20"/>
        </w:rPr>
        <w:t> </w:t>
      </w:r>
    </w:p>
    <w:p w14:paraId="7018B6F4" w14:textId="77777777" w:rsidR="0046566D" w:rsidRPr="0046566D" w:rsidRDefault="0046566D" w:rsidP="0046566D">
      <w:pPr>
        <w:pStyle w:val="normal10"/>
        <w:rPr>
          <w:rFonts w:ascii="Arial" w:hAnsi="Arial" w:cs="Arial"/>
          <w:i/>
          <w:color w:val="000000"/>
          <w:sz w:val="20"/>
          <w:szCs w:val="20"/>
        </w:rPr>
      </w:pPr>
      <w:r w:rsidRPr="00A567C1">
        <w:rPr>
          <w:rFonts w:ascii="Arial" w:hAnsi="Arial" w:cs="Arial"/>
          <w:i/>
          <w:color w:val="000000"/>
        </w:rPr>
        <w:t>Résiliation du marché</w:t>
      </w:r>
    </w:p>
    <w:p w14:paraId="7018B6F5" w14:textId="77777777" w:rsidR="00255BA0" w:rsidRPr="006E074F" w:rsidRDefault="00255BA0" w:rsidP="00255BA0">
      <w:pPr>
        <w:pStyle w:val="normal10"/>
        <w:jc w:val="both"/>
        <w:rPr>
          <w:rFonts w:ascii="Arial" w:hAnsi="Arial" w:cs="Arial"/>
          <w:color w:val="000000"/>
        </w:rPr>
      </w:pPr>
      <w:r w:rsidRPr="006E074F">
        <w:rPr>
          <w:rFonts w:ascii="Arial" w:hAnsi="Arial" w:cs="Arial"/>
          <w:color w:val="000000"/>
        </w:rPr>
        <w:t>D’autre part, en cas d’inexactitude des documents et renseignements m</w:t>
      </w:r>
      <w:r>
        <w:rPr>
          <w:rFonts w:ascii="Arial" w:hAnsi="Arial" w:cs="Arial"/>
          <w:color w:val="000000"/>
        </w:rPr>
        <w:t>entionnés aux articles R. 2143-6 à R. 2143-12 du Code de la Commande Publique, ainsi que mentionnés par l’arrêté du 29 mars 2016 fixant la liste des renseignements et des documents pouvant être demandés aux candidats aux marchés publics</w:t>
      </w:r>
      <w:r w:rsidRPr="006E074F">
        <w:rPr>
          <w:rFonts w:ascii="Arial" w:hAnsi="Arial" w:cs="Arial"/>
          <w:color w:val="000000"/>
        </w:rPr>
        <w:t xml:space="preserve"> ou de refus de produire les pièces prévues à l’article D. 8222-5 du Code du travail ou de non-respect des dispositions prévues à l’article L. 8222-6 du Code du travail, il sera fait application aux torts du titulaire d’une résiliation du marché.</w:t>
      </w:r>
    </w:p>
    <w:p w14:paraId="7018B6F6" w14:textId="77777777" w:rsidR="007C0AED" w:rsidRPr="0074766A" w:rsidRDefault="007C0AED" w:rsidP="0046566D">
      <w:pPr>
        <w:pStyle w:val="normal10"/>
        <w:rPr>
          <w:rFonts w:ascii="Arial" w:hAnsi="Arial" w:cs="Arial"/>
          <w:color w:val="000000"/>
        </w:rPr>
      </w:pPr>
    </w:p>
    <w:p w14:paraId="7018B6F7" w14:textId="77777777" w:rsidR="0046566D" w:rsidRPr="001872DD" w:rsidRDefault="0046566D" w:rsidP="0046566D">
      <w:pPr>
        <w:pStyle w:val="normal10"/>
        <w:rPr>
          <w:rFonts w:ascii="Arial" w:hAnsi="Arial" w:cs="Arial"/>
          <w:color w:val="000000" w:themeColor="text1"/>
          <w:u w:val="single"/>
        </w:rPr>
      </w:pPr>
      <w:r w:rsidRPr="001872DD">
        <w:rPr>
          <w:rStyle w:val="Accentuation"/>
          <w:rFonts w:ascii="Arial" w:hAnsi="Arial" w:cs="Arial"/>
          <w:color w:val="000000" w:themeColor="text1"/>
          <w:u w:val="single"/>
        </w:rPr>
        <w:t>2.</w:t>
      </w:r>
      <w:r w:rsidR="00053658" w:rsidRPr="001872DD">
        <w:rPr>
          <w:rStyle w:val="Accentuation"/>
          <w:rFonts w:ascii="Arial" w:hAnsi="Arial" w:cs="Arial"/>
          <w:color w:val="000000" w:themeColor="text1"/>
          <w:u w:val="single"/>
        </w:rPr>
        <w:t>5</w:t>
      </w:r>
      <w:r w:rsidRPr="001872DD">
        <w:rPr>
          <w:rStyle w:val="Accentuation"/>
          <w:rFonts w:ascii="Arial" w:hAnsi="Arial" w:cs="Arial"/>
          <w:color w:val="000000" w:themeColor="text1"/>
          <w:u w:val="single"/>
        </w:rPr>
        <w:t>-</w:t>
      </w:r>
      <w:r w:rsidR="00724BB5" w:rsidRPr="001872DD">
        <w:rPr>
          <w:rStyle w:val="Accentuation"/>
          <w:rFonts w:ascii="Arial" w:hAnsi="Arial" w:cs="Arial"/>
          <w:color w:val="000000" w:themeColor="text1"/>
          <w:u w:val="single"/>
        </w:rPr>
        <w:t>2</w:t>
      </w:r>
      <w:r w:rsidRPr="001872DD">
        <w:rPr>
          <w:rStyle w:val="Accentuation"/>
          <w:rFonts w:ascii="Arial" w:hAnsi="Arial" w:cs="Arial"/>
          <w:color w:val="000000" w:themeColor="text1"/>
          <w:u w:val="single"/>
        </w:rPr>
        <w:t xml:space="preserve"> - Pénalités de retard</w:t>
      </w:r>
    </w:p>
    <w:p w14:paraId="7018B6FA" w14:textId="77777777" w:rsidR="0074766A" w:rsidRDefault="0074766A" w:rsidP="0046566D">
      <w:pPr>
        <w:pStyle w:val="NormalWeb"/>
        <w:rPr>
          <w:rFonts w:ascii="Arial" w:hAnsi="Arial" w:cs="Arial"/>
          <w:i/>
          <w:color w:val="FF9900"/>
        </w:rPr>
      </w:pPr>
    </w:p>
    <w:p w14:paraId="5A8AA583" w14:textId="156239B5" w:rsidR="001872DD" w:rsidRDefault="001872DD" w:rsidP="0074766A">
      <w:pPr>
        <w:jc w:val="both"/>
        <w:rPr>
          <w:rFonts w:ascii="Arial" w:hAnsi="Arial" w:cs="Arial"/>
          <w:color w:val="000000" w:themeColor="text1"/>
        </w:rPr>
      </w:pPr>
      <w:r>
        <w:rPr>
          <w:rFonts w:ascii="Arial" w:hAnsi="Arial" w:cs="Arial"/>
          <w:color w:val="000000" w:themeColor="text1"/>
        </w:rPr>
        <w:t>Le délai indiqué par le candidat à l’article 1.3 du présent document est contractuel. Les éventuelles pénalités de retard s’y appliquent de plein droit.</w:t>
      </w:r>
    </w:p>
    <w:p w14:paraId="13FC7B91" w14:textId="77777777" w:rsidR="001872DD" w:rsidRDefault="001872DD" w:rsidP="0074766A">
      <w:pPr>
        <w:jc w:val="both"/>
        <w:rPr>
          <w:rFonts w:ascii="Arial" w:hAnsi="Arial" w:cs="Arial"/>
          <w:color w:val="000000" w:themeColor="text1"/>
        </w:rPr>
      </w:pPr>
    </w:p>
    <w:p w14:paraId="7018B6FB" w14:textId="272B55EE" w:rsidR="0074766A" w:rsidRPr="001872DD" w:rsidRDefault="0074766A" w:rsidP="0074766A">
      <w:pPr>
        <w:jc w:val="both"/>
        <w:rPr>
          <w:rFonts w:ascii="Arial" w:hAnsi="Arial" w:cs="Arial"/>
          <w:bCs/>
          <w:color w:val="000000" w:themeColor="text1"/>
        </w:rPr>
      </w:pPr>
      <w:r w:rsidRPr="001872DD">
        <w:rPr>
          <w:rFonts w:ascii="Arial" w:hAnsi="Arial" w:cs="Arial"/>
          <w:color w:val="000000" w:themeColor="text1"/>
        </w:rPr>
        <w:t xml:space="preserve">Par dérogation </w:t>
      </w:r>
      <w:r w:rsidR="00730B22">
        <w:rPr>
          <w:rFonts w:ascii="Arial" w:hAnsi="Arial" w:cs="Arial"/>
          <w:color w:val="000000" w:themeColor="text1"/>
        </w:rPr>
        <w:t>au</w:t>
      </w:r>
      <w:r w:rsidRPr="001872DD">
        <w:rPr>
          <w:rFonts w:ascii="Arial" w:hAnsi="Arial" w:cs="Arial"/>
          <w:color w:val="000000" w:themeColor="text1"/>
        </w:rPr>
        <w:t xml:space="preserve"> C.C.A.G.-F.C.S</w:t>
      </w:r>
      <w:r w:rsidR="00730B22">
        <w:rPr>
          <w:rFonts w:ascii="Arial" w:hAnsi="Arial" w:cs="Arial"/>
          <w:color w:val="000000" w:themeColor="text1"/>
        </w:rPr>
        <w:t xml:space="preserve">, </w:t>
      </w:r>
      <w:r w:rsidRPr="001872DD">
        <w:rPr>
          <w:rFonts w:ascii="Arial" w:hAnsi="Arial" w:cs="Arial"/>
          <w:color w:val="000000" w:themeColor="text1"/>
        </w:rPr>
        <w:t xml:space="preserve">en cas de retard dans l’exécution des prestations, le titulaire encourt, </w:t>
      </w:r>
      <w:r w:rsidRPr="001872DD">
        <w:rPr>
          <w:rFonts w:ascii="Arial" w:hAnsi="Arial" w:cs="Arial"/>
          <w:bCs/>
          <w:color w:val="000000" w:themeColor="text1"/>
        </w:rPr>
        <w:t xml:space="preserve">sans mise en demeure préalable, une pénalité forfaitaire de </w:t>
      </w:r>
      <w:r w:rsidR="001872DD" w:rsidRPr="001872DD">
        <w:rPr>
          <w:rFonts w:ascii="Arial" w:hAnsi="Arial" w:cs="Arial"/>
          <w:bCs/>
          <w:color w:val="000000" w:themeColor="text1"/>
        </w:rPr>
        <w:t>15</w:t>
      </w:r>
      <w:r w:rsidRPr="001872DD">
        <w:rPr>
          <w:rFonts w:ascii="Arial" w:hAnsi="Arial" w:cs="Arial"/>
          <w:bCs/>
          <w:color w:val="000000" w:themeColor="text1"/>
        </w:rPr>
        <w:t>€ par jour calendaire de retard.</w:t>
      </w:r>
    </w:p>
    <w:p w14:paraId="7018B6FC" w14:textId="77777777" w:rsidR="0074766A" w:rsidRPr="0074766A" w:rsidRDefault="0074766A" w:rsidP="0074766A">
      <w:pPr>
        <w:jc w:val="both"/>
        <w:rPr>
          <w:rFonts w:ascii="Arial" w:hAnsi="Arial" w:cs="Arial"/>
          <w:b/>
          <w:bCs/>
          <w:color w:val="33CCCC"/>
          <w:u w:val="single"/>
        </w:rPr>
      </w:pPr>
    </w:p>
    <w:p w14:paraId="7018B6FF" w14:textId="62660B44" w:rsidR="0074766A" w:rsidRPr="001872DD" w:rsidRDefault="0074766A" w:rsidP="0074766A">
      <w:pPr>
        <w:autoSpaceDE w:val="0"/>
        <w:autoSpaceDN w:val="0"/>
        <w:adjustRightInd w:val="0"/>
        <w:jc w:val="both"/>
        <w:rPr>
          <w:rFonts w:ascii="Arial" w:hAnsi="Arial" w:cs="Arial"/>
          <w:color w:val="000000" w:themeColor="text1"/>
        </w:rPr>
      </w:pPr>
      <w:r w:rsidRPr="001872DD">
        <w:rPr>
          <w:rFonts w:ascii="Arial" w:hAnsi="Arial" w:cs="Arial"/>
          <w:color w:val="000000" w:themeColor="text1"/>
        </w:rPr>
        <w:t xml:space="preserve">Par dérogation </w:t>
      </w:r>
      <w:r w:rsidR="00730B22">
        <w:rPr>
          <w:rFonts w:ascii="Arial" w:hAnsi="Arial" w:cs="Arial"/>
          <w:color w:val="000000" w:themeColor="text1"/>
        </w:rPr>
        <w:t>au</w:t>
      </w:r>
      <w:r w:rsidRPr="001872DD">
        <w:rPr>
          <w:rFonts w:ascii="Arial" w:hAnsi="Arial" w:cs="Arial"/>
          <w:color w:val="000000" w:themeColor="text1"/>
        </w:rPr>
        <w:t xml:space="preserve"> C.C.A.G.- FCS, le titulaire n'est pas exonéré des pénalités dont le montant ne dépasse pas 300 euros HT pour l'ensemble du marché.</w:t>
      </w:r>
    </w:p>
    <w:p w14:paraId="5A5719EE" w14:textId="77777777" w:rsidR="001872DD" w:rsidRDefault="001872DD" w:rsidP="00F548C1">
      <w:pPr>
        <w:pStyle w:val="Titre1"/>
        <w:rPr>
          <w:rFonts w:ascii="Arial" w:hAnsi="Arial" w:cs="Arial"/>
          <w:b/>
          <w:bCs/>
        </w:rPr>
      </w:pPr>
    </w:p>
    <w:p w14:paraId="7018B704" w14:textId="77777777" w:rsidR="00053658" w:rsidRDefault="00F548C1" w:rsidP="00F548C1">
      <w:pPr>
        <w:pStyle w:val="Titre1"/>
        <w:rPr>
          <w:rFonts w:ascii="Arial" w:hAnsi="Arial" w:cs="Arial"/>
          <w:b/>
          <w:bCs/>
        </w:rPr>
      </w:pPr>
      <w:r w:rsidRPr="00F548C1">
        <w:rPr>
          <w:rFonts w:ascii="Arial" w:hAnsi="Arial" w:cs="Arial"/>
          <w:b/>
          <w:bCs/>
        </w:rPr>
        <w:t>Article 2.6 Réception</w:t>
      </w:r>
      <w:r w:rsidR="004F53B4">
        <w:rPr>
          <w:rFonts w:ascii="Arial" w:hAnsi="Arial" w:cs="Arial"/>
          <w:b/>
          <w:bCs/>
        </w:rPr>
        <w:t xml:space="preserve"> et solde du marché</w:t>
      </w:r>
    </w:p>
    <w:p w14:paraId="7018B705" w14:textId="77777777" w:rsidR="004F53B4" w:rsidRDefault="004F53B4" w:rsidP="004F53B4"/>
    <w:p w14:paraId="7018B707" w14:textId="77777777" w:rsidR="004F53B4" w:rsidRPr="00CC0173" w:rsidRDefault="004F53B4" w:rsidP="004F53B4">
      <w:pPr>
        <w:rPr>
          <w:rFonts w:ascii="Arial" w:hAnsi="Arial" w:cs="Arial"/>
        </w:rPr>
      </w:pPr>
      <w:r w:rsidRPr="00CC0173">
        <w:rPr>
          <w:rFonts w:ascii="Arial" w:hAnsi="Arial" w:cs="Arial"/>
        </w:rPr>
        <w:t>L’admission des prestations par l’acheteur public vaut réception des prestations. Cette admission peut être tacite en l’absence de décision écrite de l’acheteur dans les 15 jours suivants l</w:t>
      </w:r>
      <w:r w:rsidR="00226692" w:rsidRPr="00CC0173">
        <w:rPr>
          <w:rFonts w:ascii="Arial" w:hAnsi="Arial" w:cs="Arial"/>
        </w:rPr>
        <w:t>eur</w:t>
      </w:r>
      <w:r w:rsidRPr="00CC0173">
        <w:rPr>
          <w:rFonts w:ascii="Arial" w:hAnsi="Arial" w:cs="Arial"/>
        </w:rPr>
        <w:t xml:space="preserve"> réception</w:t>
      </w:r>
      <w:r w:rsidR="00226692" w:rsidRPr="00CC0173">
        <w:rPr>
          <w:rFonts w:ascii="Arial" w:hAnsi="Arial" w:cs="Arial"/>
        </w:rPr>
        <w:t>. Passé ce délai, le prestataire envoie sa facture. Sur la dernière facture émise à la fin du marché, préciser « dernière facture valant solde du marché ».</w:t>
      </w:r>
    </w:p>
    <w:p w14:paraId="7018B70D" w14:textId="77777777" w:rsidR="008E0B1A" w:rsidRPr="008E0B1A" w:rsidRDefault="008E0B1A" w:rsidP="0044325C">
      <w:pPr>
        <w:jc w:val="both"/>
        <w:rPr>
          <w:rFonts w:ascii="Arial" w:hAnsi="Arial" w:cs="Arial"/>
          <w:color w:val="FFC000"/>
          <w:szCs w:val="22"/>
          <w:u w:val="single"/>
        </w:rPr>
      </w:pPr>
    </w:p>
    <w:p w14:paraId="7018B70E" w14:textId="77777777" w:rsidR="00F548C1" w:rsidRDefault="00F548C1" w:rsidP="0044325C">
      <w:pPr>
        <w:jc w:val="both"/>
        <w:rPr>
          <w:rFonts w:ascii="Arial" w:hAnsi="Arial" w:cs="Arial"/>
          <w:szCs w:val="22"/>
          <w:u w:val="single"/>
        </w:rPr>
      </w:pPr>
    </w:p>
    <w:p w14:paraId="7018B70F" w14:textId="77777777" w:rsidR="00B145AE" w:rsidRPr="002E3F90" w:rsidRDefault="00B145AE"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t>III </w:t>
      </w:r>
      <w:r w:rsidR="00BD7A7F" w:rsidRPr="002E3F90">
        <w:rPr>
          <w:rFonts w:ascii="Arial" w:hAnsi="Arial" w:cs="Arial"/>
          <w:caps/>
          <w:sz w:val="28"/>
          <w:szCs w:val="28"/>
        </w:rPr>
        <w:t>/</w:t>
      </w:r>
      <w:r w:rsidRPr="002E3F90">
        <w:rPr>
          <w:rFonts w:ascii="Arial" w:hAnsi="Arial" w:cs="Arial"/>
          <w:caps/>
          <w:sz w:val="28"/>
          <w:szCs w:val="28"/>
        </w:rPr>
        <w:t xml:space="preserve"> clauses techniques</w:t>
      </w:r>
    </w:p>
    <w:p w14:paraId="7018B710" w14:textId="77777777" w:rsidR="00570465" w:rsidRPr="004667E6" w:rsidRDefault="00570465" w:rsidP="0044325C">
      <w:pPr>
        <w:jc w:val="both"/>
        <w:rPr>
          <w:rFonts w:ascii="Arial" w:hAnsi="Arial" w:cs="Arial"/>
          <w:bCs/>
          <w:color w:val="000000" w:themeColor="text1"/>
        </w:rPr>
      </w:pPr>
    </w:p>
    <w:p w14:paraId="7018B711" w14:textId="7835E749" w:rsidR="00B145AE" w:rsidRPr="003D2077" w:rsidRDefault="003D2077" w:rsidP="0044325C">
      <w:pPr>
        <w:jc w:val="both"/>
        <w:rPr>
          <w:rFonts w:ascii="Arial" w:hAnsi="Arial" w:cs="Arial"/>
          <w:b/>
          <w:bCs/>
          <w:color w:val="000000" w:themeColor="text1"/>
        </w:rPr>
      </w:pPr>
      <w:r w:rsidRPr="003D2077">
        <w:rPr>
          <w:rFonts w:ascii="Arial" w:hAnsi="Arial" w:cs="Arial"/>
          <w:b/>
          <w:bCs/>
          <w:color w:val="000000" w:themeColor="text1"/>
          <w:u w:val="single"/>
        </w:rPr>
        <w:t>LIVRETS DE FAMILLE PARENTS (personnalisés)</w:t>
      </w:r>
      <w:r w:rsidRPr="003D2077">
        <w:rPr>
          <w:rFonts w:ascii="Arial" w:hAnsi="Arial" w:cs="Arial"/>
          <w:b/>
          <w:bCs/>
          <w:color w:val="000000" w:themeColor="text1"/>
        </w:rPr>
        <w:t> :</w:t>
      </w:r>
    </w:p>
    <w:p w14:paraId="4FE03F54" w14:textId="77777777" w:rsidR="004667E6" w:rsidRDefault="004667E6" w:rsidP="0044325C">
      <w:pPr>
        <w:jc w:val="both"/>
        <w:rPr>
          <w:rFonts w:ascii="Arial" w:hAnsi="Arial" w:cs="Arial"/>
          <w:bCs/>
          <w:color w:val="000000" w:themeColor="text1"/>
          <w:u w:val="single"/>
        </w:rPr>
      </w:pPr>
    </w:p>
    <w:p w14:paraId="00BA99AA" w14:textId="058317DC" w:rsidR="004667E6" w:rsidRDefault="00776F84" w:rsidP="0044325C">
      <w:pPr>
        <w:jc w:val="both"/>
        <w:rPr>
          <w:rFonts w:ascii="Arial" w:hAnsi="Arial" w:cs="Arial"/>
          <w:bCs/>
          <w:color w:val="000000" w:themeColor="text1"/>
        </w:rPr>
      </w:pPr>
      <w:r>
        <w:rPr>
          <w:rFonts w:ascii="Arial" w:hAnsi="Arial" w:cs="Arial"/>
          <w:bCs/>
          <w:color w:val="000000" w:themeColor="text1"/>
        </w:rPr>
        <w:t>Estimation des commandes entre</w:t>
      </w:r>
      <w:commentRangeStart w:id="6"/>
      <w:r w:rsidR="003D2077">
        <w:rPr>
          <w:rFonts w:ascii="Arial" w:hAnsi="Arial" w:cs="Arial"/>
          <w:bCs/>
          <w:color w:val="000000" w:themeColor="text1"/>
        </w:rPr>
        <w:t xml:space="preserve"> 2000 </w:t>
      </w:r>
      <w:r>
        <w:rPr>
          <w:rFonts w:ascii="Arial" w:hAnsi="Arial" w:cs="Arial"/>
          <w:bCs/>
          <w:color w:val="000000" w:themeColor="text1"/>
        </w:rPr>
        <w:t>et</w:t>
      </w:r>
      <w:r w:rsidR="003D2077">
        <w:rPr>
          <w:rFonts w:ascii="Arial" w:hAnsi="Arial" w:cs="Arial"/>
          <w:bCs/>
          <w:color w:val="000000" w:themeColor="text1"/>
        </w:rPr>
        <w:t xml:space="preserve"> 5000</w:t>
      </w:r>
      <w:commentRangeEnd w:id="6"/>
      <w:r w:rsidR="00730B22">
        <w:rPr>
          <w:rStyle w:val="Marquedecommentaire"/>
        </w:rPr>
        <w:commentReference w:id="6"/>
      </w:r>
    </w:p>
    <w:p w14:paraId="20EF0ADA" w14:textId="77777777" w:rsidR="004667E6" w:rsidRDefault="004667E6" w:rsidP="0044325C">
      <w:pPr>
        <w:jc w:val="both"/>
        <w:rPr>
          <w:rFonts w:ascii="Arial" w:hAnsi="Arial" w:cs="Arial"/>
          <w:bCs/>
          <w:color w:val="000000" w:themeColor="text1"/>
        </w:rPr>
      </w:pPr>
    </w:p>
    <w:p w14:paraId="0D801FEB" w14:textId="287DFDC0" w:rsidR="004667E6" w:rsidRDefault="003D2077" w:rsidP="004667E6">
      <w:pPr>
        <w:pStyle w:val="Paragraphedeliste"/>
        <w:numPr>
          <w:ilvl w:val="0"/>
          <w:numId w:val="28"/>
        </w:numPr>
        <w:jc w:val="both"/>
        <w:rPr>
          <w:rFonts w:ascii="Arial" w:hAnsi="Arial" w:cs="Arial"/>
          <w:bCs/>
          <w:color w:val="000000" w:themeColor="text1"/>
        </w:rPr>
      </w:pPr>
      <w:r>
        <w:rPr>
          <w:rFonts w:ascii="Arial" w:hAnsi="Arial" w:cs="Arial"/>
          <w:bCs/>
          <w:color w:val="000000" w:themeColor="text1"/>
        </w:rPr>
        <w:t>livrets de famille conforme</w:t>
      </w:r>
      <w:r w:rsidR="00685C8F">
        <w:rPr>
          <w:rFonts w:ascii="Arial" w:hAnsi="Arial" w:cs="Arial"/>
          <w:bCs/>
          <w:color w:val="000000" w:themeColor="text1"/>
        </w:rPr>
        <w:t>s</w:t>
      </w:r>
      <w:r>
        <w:rPr>
          <w:rFonts w:ascii="Arial" w:hAnsi="Arial" w:cs="Arial"/>
          <w:bCs/>
          <w:color w:val="000000" w:themeColor="text1"/>
        </w:rPr>
        <w:t xml:space="preserve"> à l’arrêté du </w:t>
      </w:r>
      <w:r w:rsidR="00181251">
        <w:rPr>
          <w:rFonts w:ascii="Arial" w:hAnsi="Arial" w:cs="Arial"/>
          <w:bCs/>
          <w:color w:val="000000" w:themeColor="text1"/>
        </w:rPr>
        <w:t>0</w:t>
      </w:r>
      <w:r w:rsidR="00685C8F">
        <w:rPr>
          <w:rFonts w:ascii="Arial" w:hAnsi="Arial" w:cs="Arial"/>
          <w:bCs/>
          <w:color w:val="000000" w:themeColor="text1"/>
        </w:rPr>
        <w:t>3</w:t>
      </w:r>
      <w:r w:rsidR="00181251">
        <w:rPr>
          <w:rFonts w:ascii="Arial" w:hAnsi="Arial" w:cs="Arial"/>
          <w:bCs/>
          <w:color w:val="000000" w:themeColor="text1"/>
        </w:rPr>
        <w:t xml:space="preserve"> mai 2022</w:t>
      </w:r>
      <w:r w:rsidR="004667E6">
        <w:rPr>
          <w:rFonts w:ascii="Arial" w:hAnsi="Arial" w:cs="Arial"/>
          <w:bCs/>
          <w:color w:val="000000" w:themeColor="text1"/>
        </w:rPr>
        <w:t>.</w:t>
      </w:r>
    </w:p>
    <w:p w14:paraId="138031F4" w14:textId="78B7437B" w:rsidR="00CD140B" w:rsidRDefault="00181251" w:rsidP="004667E6">
      <w:pPr>
        <w:pStyle w:val="Paragraphedeliste"/>
        <w:numPr>
          <w:ilvl w:val="0"/>
          <w:numId w:val="28"/>
        </w:numPr>
        <w:jc w:val="both"/>
        <w:rPr>
          <w:rFonts w:ascii="Arial" w:hAnsi="Arial" w:cs="Arial"/>
          <w:bCs/>
          <w:color w:val="000000" w:themeColor="text1"/>
        </w:rPr>
      </w:pPr>
      <w:r>
        <w:rPr>
          <w:rFonts w:ascii="Arial" w:hAnsi="Arial" w:cs="Arial"/>
          <w:bCs/>
          <w:color w:val="000000" w:themeColor="text1"/>
        </w:rPr>
        <w:t>Format 21 cm X 10 cm</w:t>
      </w:r>
    </w:p>
    <w:p w14:paraId="05F7CBF6" w14:textId="77777777" w:rsidR="00181251" w:rsidRDefault="00181251" w:rsidP="004667E6">
      <w:pPr>
        <w:pStyle w:val="Paragraphedeliste"/>
        <w:numPr>
          <w:ilvl w:val="0"/>
          <w:numId w:val="28"/>
        </w:numPr>
        <w:jc w:val="both"/>
        <w:rPr>
          <w:rFonts w:ascii="Arial" w:hAnsi="Arial" w:cs="Arial"/>
          <w:bCs/>
          <w:color w:val="000000" w:themeColor="text1"/>
        </w:rPr>
      </w:pPr>
      <w:r>
        <w:rPr>
          <w:rFonts w:ascii="Arial" w:hAnsi="Arial" w:cs="Arial"/>
          <w:bCs/>
          <w:color w:val="000000" w:themeColor="text1"/>
        </w:rPr>
        <w:t>Couverture blanche cartonnée et personnalisée avec logo « VILLE DE NÎMES » et marquage « LIVRET DE FAMILLE » en majuscules</w:t>
      </w:r>
    </w:p>
    <w:p w14:paraId="76BF6E7B" w14:textId="77777777" w:rsidR="00181251" w:rsidRDefault="00181251" w:rsidP="004667E6">
      <w:pPr>
        <w:pStyle w:val="Paragraphedeliste"/>
        <w:numPr>
          <w:ilvl w:val="0"/>
          <w:numId w:val="28"/>
        </w:numPr>
        <w:jc w:val="both"/>
        <w:rPr>
          <w:rFonts w:ascii="Arial" w:hAnsi="Arial" w:cs="Arial"/>
          <w:bCs/>
          <w:color w:val="000000" w:themeColor="text1"/>
        </w:rPr>
      </w:pPr>
      <w:r>
        <w:rPr>
          <w:rFonts w:ascii="Arial" w:hAnsi="Arial" w:cs="Arial"/>
          <w:bCs/>
          <w:color w:val="000000" w:themeColor="text1"/>
        </w:rPr>
        <w:t>Pages intérieures lignées pour écriture manuscrite</w:t>
      </w:r>
    </w:p>
    <w:p w14:paraId="5CDC5DCE" w14:textId="113F8379" w:rsidR="00CD140B" w:rsidRDefault="00C22A7E" w:rsidP="004667E6">
      <w:pPr>
        <w:pStyle w:val="Paragraphedeliste"/>
        <w:numPr>
          <w:ilvl w:val="0"/>
          <w:numId w:val="28"/>
        </w:numPr>
        <w:jc w:val="both"/>
        <w:rPr>
          <w:rFonts w:ascii="Arial" w:hAnsi="Arial" w:cs="Arial"/>
          <w:bCs/>
          <w:color w:val="000000" w:themeColor="text1"/>
        </w:rPr>
      </w:pPr>
      <w:r>
        <w:rPr>
          <w:rFonts w:ascii="Arial" w:hAnsi="Arial" w:cs="Arial"/>
          <w:bCs/>
          <w:color w:val="000000" w:themeColor="text1"/>
        </w:rPr>
        <w:t xml:space="preserve">Couture solide reliant les </w:t>
      </w:r>
      <w:r w:rsidR="00181251">
        <w:rPr>
          <w:rFonts w:ascii="Arial" w:hAnsi="Arial" w:cs="Arial"/>
          <w:bCs/>
          <w:color w:val="000000" w:themeColor="text1"/>
        </w:rPr>
        <w:t>feuillets afin que ces derniers ne puissent pas se détacher.</w:t>
      </w:r>
    </w:p>
    <w:p w14:paraId="0475F35F" w14:textId="77777777" w:rsidR="008A6118" w:rsidRPr="00C22A7E" w:rsidRDefault="008A6118" w:rsidP="00C22A7E">
      <w:pPr>
        <w:jc w:val="both"/>
        <w:rPr>
          <w:rFonts w:ascii="Arial" w:hAnsi="Arial" w:cs="Arial"/>
          <w:bCs/>
          <w:color w:val="000000" w:themeColor="text1"/>
        </w:rPr>
      </w:pPr>
    </w:p>
    <w:p w14:paraId="3C063BC9" w14:textId="77777777" w:rsidR="008A6118" w:rsidRPr="008A6118" w:rsidRDefault="008A6118" w:rsidP="008A6118">
      <w:pPr>
        <w:pStyle w:val="Paragraphedeliste"/>
        <w:jc w:val="both"/>
        <w:rPr>
          <w:rFonts w:ascii="Arial" w:hAnsi="Arial" w:cs="Arial"/>
          <w:bCs/>
          <w:color w:val="000000" w:themeColor="text1"/>
        </w:rPr>
      </w:pPr>
    </w:p>
    <w:p w14:paraId="7018B712" w14:textId="4D7B235F" w:rsidR="0044325C" w:rsidRDefault="00C22A7E" w:rsidP="00BD7A7F">
      <w:pPr>
        <w:tabs>
          <w:tab w:val="left" w:pos="7820"/>
        </w:tabs>
        <w:rPr>
          <w:rFonts w:ascii="Arial" w:hAnsi="Arial" w:cs="Arial"/>
          <w:b/>
          <w:bCs/>
          <w:color w:val="000000" w:themeColor="text1"/>
        </w:rPr>
      </w:pPr>
      <w:r w:rsidRPr="003D2077">
        <w:rPr>
          <w:rFonts w:ascii="Arial" w:hAnsi="Arial" w:cs="Arial"/>
          <w:b/>
          <w:bCs/>
          <w:color w:val="000000" w:themeColor="text1"/>
          <w:u w:val="single"/>
        </w:rPr>
        <w:t>LIVRETS DE FAMILLE</w:t>
      </w:r>
      <w:r>
        <w:rPr>
          <w:rFonts w:ascii="Arial" w:hAnsi="Arial" w:cs="Arial"/>
          <w:b/>
          <w:bCs/>
          <w:color w:val="000000" w:themeColor="text1"/>
        </w:rPr>
        <w:t> :</w:t>
      </w:r>
    </w:p>
    <w:p w14:paraId="0808D00D" w14:textId="77777777" w:rsidR="00C22A7E" w:rsidRDefault="00C22A7E" w:rsidP="00BD7A7F">
      <w:pPr>
        <w:tabs>
          <w:tab w:val="left" w:pos="7820"/>
        </w:tabs>
        <w:rPr>
          <w:rFonts w:ascii="Arial" w:hAnsi="Arial" w:cs="Arial"/>
          <w:b/>
          <w:bCs/>
          <w:color w:val="00FFFF"/>
        </w:rPr>
      </w:pPr>
    </w:p>
    <w:p w14:paraId="571625B5" w14:textId="77CF45E1" w:rsidR="00C22A7E" w:rsidRDefault="00776F84" w:rsidP="00C22A7E">
      <w:pPr>
        <w:jc w:val="both"/>
        <w:rPr>
          <w:rFonts w:ascii="Arial" w:hAnsi="Arial" w:cs="Arial"/>
          <w:bCs/>
          <w:color w:val="000000" w:themeColor="text1"/>
        </w:rPr>
      </w:pPr>
      <w:r>
        <w:rPr>
          <w:rFonts w:ascii="Arial" w:hAnsi="Arial" w:cs="Arial"/>
          <w:bCs/>
          <w:color w:val="000000" w:themeColor="text1"/>
        </w:rPr>
        <w:t>Estimation des commandes entre</w:t>
      </w:r>
      <w:r w:rsidR="00C22A7E">
        <w:rPr>
          <w:rFonts w:ascii="Arial" w:hAnsi="Arial" w:cs="Arial"/>
          <w:bCs/>
          <w:color w:val="000000" w:themeColor="text1"/>
        </w:rPr>
        <w:t xml:space="preserve"> </w:t>
      </w:r>
      <w:r>
        <w:rPr>
          <w:rFonts w:ascii="Arial" w:hAnsi="Arial" w:cs="Arial"/>
          <w:bCs/>
          <w:color w:val="000000" w:themeColor="text1"/>
        </w:rPr>
        <w:t>2000 et</w:t>
      </w:r>
      <w:r w:rsidR="00C22A7E">
        <w:rPr>
          <w:rFonts w:ascii="Arial" w:hAnsi="Arial" w:cs="Arial"/>
          <w:bCs/>
          <w:color w:val="000000" w:themeColor="text1"/>
        </w:rPr>
        <w:t xml:space="preserve"> 3000</w:t>
      </w:r>
    </w:p>
    <w:p w14:paraId="07B18499" w14:textId="77777777" w:rsidR="00C22A7E" w:rsidRDefault="00C22A7E" w:rsidP="00C22A7E">
      <w:pPr>
        <w:jc w:val="both"/>
        <w:rPr>
          <w:rFonts w:ascii="Arial" w:hAnsi="Arial" w:cs="Arial"/>
          <w:bCs/>
          <w:color w:val="000000" w:themeColor="text1"/>
        </w:rPr>
      </w:pPr>
    </w:p>
    <w:p w14:paraId="40388E04" w14:textId="047C7543" w:rsidR="00C22A7E" w:rsidRDefault="00C22A7E" w:rsidP="00C22A7E">
      <w:pPr>
        <w:pStyle w:val="Paragraphedeliste"/>
        <w:numPr>
          <w:ilvl w:val="0"/>
          <w:numId w:val="28"/>
        </w:numPr>
        <w:jc w:val="both"/>
        <w:rPr>
          <w:rFonts w:ascii="Arial" w:hAnsi="Arial" w:cs="Arial"/>
          <w:bCs/>
          <w:color w:val="000000" w:themeColor="text1"/>
        </w:rPr>
      </w:pPr>
      <w:r>
        <w:rPr>
          <w:rFonts w:ascii="Arial" w:hAnsi="Arial" w:cs="Arial"/>
          <w:bCs/>
          <w:color w:val="000000" w:themeColor="text1"/>
        </w:rPr>
        <w:t>livrets de f</w:t>
      </w:r>
      <w:r w:rsidR="00685C8F">
        <w:rPr>
          <w:rFonts w:ascii="Arial" w:hAnsi="Arial" w:cs="Arial"/>
          <w:bCs/>
          <w:color w:val="000000" w:themeColor="text1"/>
        </w:rPr>
        <w:t>amille conformes à l’arrêté du 03</w:t>
      </w:r>
      <w:r>
        <w:rPr>
          <w:rFonts w:ascii="Arial" w:hAnsi="Arial" w:cs="Arial"/>
          <w:bCs/>
          <w:color w:val="000000" w:themeColor="text1"/>
        </w:rPr>
        <w:t xml:space="preserve"> mai 2022.</w:t>
      </w:r>
    </w:p>
    <w:p w14:paraId="54ACFE47" w14:textId="77777777" w:rsidR="00C22A7E" w:rsidRDefault="00C22A7E" w:rsidP="00C22A7E">
      <w:pPr>
        <w:pStyle w:val="Paragraphedeliste"/>
        <w:numPr>
          <w:ilvl w:val="0"/>
          <w:numId w:val="28"/>
        </w:numPr>
        <w:jc w:val="both"/>
        <w:rPr>
          <w:rFonts w:ascii="Arial" w:hAnsi="Arial" w:cs="Arial"/>
          <w:bCs/>
          <w:color w:val="000000" w:themeColor="text1"/>
        </w:rPr>
      </w:pPr>
      <w:r>
        <w:rPr>
          <w:rFonts w:ascii="Arial" w:hAnsi="Arial" w:cs="Arial"/>
          <w:bCs/>
          <w:color w:val="000000" w:themeColor="text1"/>
        </w:rPr>
        <w:t>Format 21 cm X 10 cm</w:t>
      </w:r>
    </w:p>
    <w:p w14:paraId="0BA3C6EF" w14:textId="2A829D4F" w:rsidR="00C22A7E" w:rsidRDefault="00C22A7E" w:rsidP="00C22A7E">
      <w:pPr>
        <w:pStyle w:val="Paragraphedeliste"/>
        <w:numPr>
          <w:ilvl w:val="0"/>
          <w:numId w:val="28"/>
        </w:numPr>
        <w:jc w:val="both"/>
        <w:rPr>
          <w:rFonts w:ascii="Arial" w:hAnsi="Arial" w:cs="Arial"/>
          <w:bCs/>
          <w:color w:val="000000" w:themeColor="text1"/>
        </w:rPr>
      </w:pPr>
      <w:r>
        <w:rPr>
          <w:rFonts w:ascii="Arial" w:hAnsi="Arial" w:cs="Arial"/>
          <w:bCs/>
          <w:color w:val="000000" w:themeColor="text1"/>
        </w:rPr>
        <w:t>Couverture blanche cartonnée avec marquage « LIVRET DE FAMILLE » en majuscules</w:t>
      </w:r>
    </w:p>
    <w:p w14:paraId="251369D6" w14:textId="2F87DEF0" w:rsidR="00C22A7E" w:rsidRDefault="00C22A7E" w:rsidP="00C22A7E">
      <w:pPr>
        <w:pStyle w:val="Paragraphedeliste"/>
        <w:numPr>
          <w:ilvl w:val="0"/>
          <w:numId w:val="28"/>
        </w:numPr>
        <w:jc w:val="both"/>
        <w:rPr>
          <w:rFonts w:ascii="Arial" w:hAnsi="Arial" w:cs="Arial"/>
          <w:bCs/>
          <w:color w:val="000000" w:themeColor="text1"/>
        </w:rPr>
      </w:pPr>
      <w:r>
        <w:rPr>
          <w:rFonts w:ascii="Arial" w:hAnsi="Arial" w:cs="Arial"/>
          <w:bCs/>
          <w:color w:val="000000" w:themeColor="text1"/>
        </w:rPr>
        <w:t>Page intérieure de garde personnalisée avec logo « VILLE DE NÏMES »,</w:t>
      </w:r>
      <w:r w:rsidR="00685C8F">
        <w:rPr>
          <w:rFonts w:ascii="Arial" w:hAnsi="Arial" w:cs="Arial"/>
          <w:bCs/>
          <w:color w:val="000000" w:themeColor="text1"/>
        </w:rPr>
        <w:t xml:space="preserve">  </w:t>
      </w:r>
      <w:r>
        <w:rPr>
          <w:rFonts w:ascii="Arial" w:hAnsi="Arial" w:cs="Arial"/>
          <w:bCs/>
          <w:color w:val="000000" w:themeColor="text1"/>
        </w:rPr>
        <w:t xml:space="preserve"> Pages intérieures avec espace pour encart à coller</w:t>
      </w:r>
      <w:r w:rsidR="00DD3D3B">
        <w:rPr>
          <w:rFonts w:ascii="Arial" w:hAnsi="Arial" w:cs="Arial"/>
          <w:bCs/>
          <w:color w:val="000000" w:themeColor="text1"/>
        </w:rPr>
        <w:t xml:space="preserve"> (pages 10 et 11)</w:t>
      </w:r>
      <w:r>
        <w:rPr>
          <w:rFonts w:ascii="Arial" w:hAnsi="Arial" w:cs="Arial"/>
          <w:bCs/>
          <w:color w:val="000000" w:themeColor="text1"/>
        </w:rPr>
        <w:t>.</w:t>
      </w:r>
    </w:p>
    <w:p w14:paraId="74CFF441" w14:textId="6E689E65" w:rsidR="00C22A7E" w:rsidRDefault="00C22A7E" w:rsidP="00C22A7E">
      <w:pPr>
        <w:pStyle w:val="Paragraphedeliste"/>
        <w:numPr>
          <w:ilvl w:val="0"/>
          <w:numId w:val="28"/>
        </w:numPr>
        <w:jc w:val="both"/>
        <w:rPr>
          <w:rFonts w:ascii="Arial" w:hAnsi="Arial" w:cs="Arial"/>
          <w:bCs/>
          <w:color w:val="000000" w:themeColor="text1"/>
        </w:rPr>
      </w:pPr>
      <w:r>
        <w:rPr>
          <w:rFonts w:ascii="Arial" w:hAnsi="Arial" w:cs="Arial"/>
          <w:bCs/>
          <w:color w:val="000000" w:themeColor="text1"/>
        </w:rPr>
        <w:t>Couture solide reliant les feuillets afin que ces derniers ne puissent pas se détacher.</w:t>
      </w:r>
    </w:p>
    <w:p w14:paraId="46376B24" w14:textId="77777777" w:rsidR="00C22A7E" w:rsidRDefault="00C22A7E" w:rsidP="00BD7A7F">
      <w:pPr>
        <w:tabs>
          <w:tab w:val="left" w:pos="7820"/>
        </w:tabs>
        <w:rPr>
          <w:rFonts w:ascii="Arial" w:hAnsi="Arial" w:cs="Arial"/>
          <w:b/>
          <w:bCs/>
          <w:color w:val="00FFFF"/>
        </w:rPr>
      </w:pPr>
    </w:p>
    <w:p w14:paraId="3E917CAE" w14:textId="0BDA3E3F" w:rsidR="00C22A7E" w:rsidRDefault="00C22A7E" w:rsidP="00BD7A7F">
      <w:pPr>
        <w:tabs>
          <w:tab w:val="left" w:pos="7820"/>
        </w:tabs>
        <w:rPr>
          <w:rFonts w:ascii="Arial" w:hAnsi="Arial" w:cs="Arial"/>
          <w:bCs/>
          <w:color w:val="000000" w:themeColor="text1"/>
        </w:rPr>
      </w:pPr>
      <w:r>
        <w:rPr>
          <w:rFonts w:ascii="Arial" w:hAnsi="Arial" w:cs="Arial"/>
          <w:bCs/>
          <w:color w:val="000000" w:themeColor="text1"/>
        </w:rPr>
        <w:t>Pour ces deux types de livret, le titulaire devra insérer le logo de la ville de Nîmes inséré</w:t>
      </w:r>
      <w:r w:rsidR="007B1B3F">
        <w:rPr>
          <w:rFonts w:ascii="Arial" w:hAnsi="Arial" w:cs="Arial"/>
          <w:bCs/>
          <w:color w:val="000000" w:themeColor="text1"/>
        </w:rPr>
        <w:t xml:space="preserve"> dans le document annex</w:t>
      </w:r>
      <w:r w:rsidR="00133A73">
        <w:rPr>
          <w:rFonts w:ascii="Arial" w:hAnsi="Arial" w:cs="Arial"/>
          <w:bCs/>
          <w:color w:val="000000" w:themeColor="text1"/>
        </w:rPr>
        <w:t>é au présent marché.</w:t>
      </w:r>
    </w:p>
    <w:p w14:paraId="6493C246" w14:textId="6B062A4F" w:rsidR="00133A73" w:rsidRDefault="00133A73" w:rsidP="00BD7A7F">
      <w:pPr>
        <w:tabs>
          <w:tab w:val="left" w:pos="7820"/>
        </w:tabs>
        <w:rPr>
          <w:rFonts w:ascii="Arial" w:hAnsi="Arial" w:cs="Arial"/>
          <w:bCs/>
          <w:color w:val="000000" w:themeColor="text1"/>
        </w:rPr>
      </w:pPr>
      <w:r>
        <w:rPr>
          <w:rFonts w:ascii="Arial" w:hAnsi="Arial" w:cs="Arial"/>
          <w:bCs/>
          <w:color w:val="000000" w:themeColor="text1"/>
        </w:rPr>
        <w:t>Toutefois, la ville de Nîmes se réserve la possibilité de communiquer au titulaire du marché dans les meilleurs délais un nouveau logo qu’</w:t>
      </w:r>
      <w:r w:rsidR="007B1B3F">
        <w:rPr>
          <w:rFonts w:ascii="Arial" w:hAnsi="Arial" w:cs="Arial"/>
          <w:bCs/>
          <w:color w:val="000000" w:themeColor="text1"/>
        </w:rPr>
        <w:t>elle aura adopté et que le titul</w:t>
      </w:r>
      <w:r>
        <w:rPr>
          <w:rFonts w:ascii="Arial" w:hAnsi="Arial" w:cs="Arial"/>
          <w:bCs/>
          <w:color w:val="000000" w:themeColor="text1"/>
        </w:rPr>
        <w:t>aire devra insérer pour la prochaine commande.</w:t>
      </w:r>
    </w:p>
    <w:p w14:paraId="50B7B2F2" w14:textId="77777777" w:rsidR="00133A73" w:rsidRDefault="00133A73" w:rsidP="00BD7A7F">
      <w:pPr>
        <w:tabs>
          <w:tab w:val="left" w:pos="7820"/>
        </w:tabs>
        <w:rPr>
          <w:rFonts w:ascii="Arial" w:hAnsi="Arial" w:cs="Arial"/>
          <w:bCs/>
          <w:color w:val="000000" w:themeColor="text1"/>
        </w:rPr>
      </w:pPr>
    </w:p>
    <w:p w14:paraId="3258D8D7" w14:textId="3E0FF629" w:rsidR="00133A73" w:rsidRDefault="00133A73" w:rsidP="00BD7A7F">
      <w:pPr>
        <w:tabs>
          <w:tab w:val="left" w:pos="7820"/>
        </w:tabs>
        <w:rPr>
          <w:rFonts w:ascii="Arial" w:hAnsi="Arial" w:cs="Arial"/>
          <w:bCs/>
          <w:color w:val="000000" w:themeColor="text1"/>
        </w:rPr>
      </w:pPr>
      <w:r>
        <w:rPr>
          <w:rFonts w:ascii="Arial" w:hAnsi="Arial" w:cs="Arial"/>
          <w:bCs/>
          <w:color w:val="000000" w:themeColor="text1"/>
        </w:rPr>
        <w:t>Dans l’hypothèse où la législation</w:t>
      </w:r>
      <w:r w:rsidR="001C31D5">
        <w:rPr>
          <w:rFonts w:ascii="Arial" w:hAnsi="Arial" w:cs="Arial"/>
          <w:bCs/>
          <w:color w:val="000000" w:themeColor="text1"/>
        </w:rPr>
        <w:t xml:space="preserve"> ou la réglementation </w:t>
      </w:r>
      <w:r w:rsidR="00FC2EA7">
        <w:rPr>
          <w:rFonts w:ascii="Arial" w:hAnsi="Arial" w:cs="Arial"/>
          <w:bCs/>
          <w:color w:val="000000" w:themeColor="text1"/>
        </w:rPr>
        <w:t xml:space="preserve">en matière d’Etat Civil ferait l’objet de </w:t>
      </w:r>
      <w:proofErr w:type="spellStart"/>
      <w:r w:rsidR="00FC2EA7">
        <w:rPr>
          <w:rFonts w:ascii="Arial" w:hAnsi="Arial" w:cs="Arial"/>
          <w:bCs/>
          <w:color w:val="000000" w:themeColor="text1"/>
        </w:rPr>
        <w:t>modifiction</w:t>
      </w:r>
      <w:proofErr w:type="spellEnd"/>
      <w:r w:rsidR="00FC2EA7">
        <w:rPr>
          <w:rFonts w:ascii="Arial" w:hAnsi="Arial" w:cs="Arial"/>
          <w:bCs/>
          <w:color w:val="000000" w:themeColor="text1"/>
        </w:rPr>
        <w:t>, les clauses de ce marché qui y sont relatives pourront être modifiées par avenant.</w:t>
      </w:r>
    </w:p>
    <w:p w14:paraId="4DA63DA8" w14:textId="77777777" w:rsidR="00FC2EA7" w:rsidRDefault="00FC2EA7" w:rsidP="00BD7A7F">
      <w:pPr>
        <w:tabs>
          <w:tab w:val="left" w:pos="7820"/>
        </w:tabs>
        <w:rPr>
          <w:rFonts w:ascii="Arial" w:hAnsi="Arial" w:cs="Arial"/>
          <w:bCs/>
          <w:color w:val="000000" w:themeColor="text1"/>
        </w:rPr>
      </w:pPr>
    </w:p>
    <w:p w14:paraId="0563491B" w14:textId="77777777" w:rsidR="00FC2EA7" w:rsidRDefault="00FC2EA7" w:rsidP="00BD7A7F">
      <w:pPr>
        <w:tabs>
          <w:tab w:val="left" w:pos="7820"/>
        </w:tabs>
        <w:rPr>
          <w:rFonts w:ascii="Arial" w:hAnsi="Arial" w:cs="Arial"/>
          <w:bCs/>
          <w:color w:val="000000" w:themeColor="text1"/>
        </w:rPr>
      </w:pPr>
    </w:p>
    <w:p w14:paraId="4CF84BDA" w14:textId="69F65092" w:rsidR="00FC2EA7" w:rsidRPr="007B1B3F" w:rsidRDefault="00FC2EA7" w:rsidP="007B1B3F">
      <w:pPr>
        <w:autoSpaceDE w:val="0"/>
        <w:autoSpaceDN w:val="0"/>
        <w:adjustRightInd w:val="0"/>
        <w:rPr>
          <w:rFonts w:ascii="MS Shell Dlg 2" w:hAnsi="MS Shell Dlg 2" w:cs="MS Shell Dlg 2"/>
          <w:sz w:val="17"/>
          <w:szCs w:val="17"/>
          <w:lang w:eastAsia="ja-JP"/>
        </w:rPr>
      </w:pPr>
      <w:r w:rsidRPr="007B1B3F">
        <w:rPr>
          <w:rFonts w:ascii="Arial" w:hAnsi="Arial" w:cs="Arial"/>
          <w:b/>
          <w:bCs/>
          <w:color w:val="000000" w:themeColor="text1"/>
          <w:u w:val="single"/>
        </w:rPr>
        <w:t>ENCART</w:t>
      </w:r>
      <w:r w:rsidR="007B1B3F" w:rsidRPr="007B1B3F">
        <w:rPr>
          <w:rFonts w:ascii="Arial" w:hAnsi="Arial" w:cs="Arial"/>
          <w:b/>
          <w:bCs/>
          <w:color w:val="000000" w:themeColor="text1"/>
          <w:u w:val="single"/>
        </w:rPr>
        <w:t xml:space="preserve"> </w:t>
      </w:r>
      <w:r w:rsidR="007B1B3F" w:rsidRPr="007B1B3F">
        <w:rPr>
          <w:rFonts w:ascii="Arial" w:hAnsi="Arial" w:cs="Arial"/>
          <w:b/>
          <w:sz w:val="26"/>
          <w:szCs w:val="26"/>
          <w:u w:val="single"/>
          <w:lang w:eastAsia="ja-JP"/>
        </w:rPr>
        <w:t>À</w:t>
      </w:r>
      <w:r w:rsidRPr="007B1B3F">
        <w:rPr>
          <w:rFonts w:ascii="Arial" w:hAnsi="Arial" w:cs="Arial"/>
          <w:b/>
          <w:bCs/>
          <w:color w:val="000000" w:themeColor="text1"/>
          <w:u w:val="single"/>
        </w:rPr>
        <w:t> </w:t>
      </w:r>
      <w:r w:rsidR="007B1B3F" w:rsidRPr="007B1B3F">
        <w:rPr>
          <w:rFonts w:ascii="Arial" w:hAnsi="Arial" w:cs="Arial"/>
          <w:b/>
          <w:bCs/>
          <w:color w:val="000000" w:themeColor="text1"/>
          <w:u w:val="single"/>
        </w:rPr>
        <w:t xml:space="preserve"> COLLER</w:t>
      </w:r>
      <w:r w:rsidR="007B1B3F">
        <w:rPr>
          <w:rFonts w:ascii="Arial" w:hAnsi="Arial" w:cs="Arial"/>
          <w:b/>
          <w:bCs/>
          <w:color w:val="000000" w:themeColor="text1"/>
          <w:u w:val="single"/>
        </w:rPr>
        <w:t xml:space="preserve"> </w:t>
      </w:r>
      <w:r>
        <w:rPr>
          <w:rFonts w:ascii="Arial" w:hAnsi="Arial" w:cs="Arial"/>
          <w:b/>
          <w:bCs/>
          <w:color w:val="000000" w:themeColor="text1"/>
        </w:rPr>
        <w:t>:</w:t>
      </w:r>
    </w:p>
    <w:p w14:paraId="1188DD6D" w14:textId="77777777" w:rsidR="00FC2EA7" w:rsidRDefault="00FC2EA7" w:rsidP="00BD7A7F">
      <w:pPr>
        <w:tabs>
          <w:tab w:val="left" w:pos="7820"/>
        </w:tabs>
        <w:rPr>
          <w:rFonts w:ascii="Arial" w:hAnsi="Arial" w:cs="Arial"/>
          <w:b/>
          <w:bCs/>
          <w:color w:val="000000" w:themeColor="text1"/>
        </w:rPr>
      </w:pPr>
    </w:p>
    <w:p w14:paraId="4AA3464F" w14:textId="138A740B" w:rsidR="00FC2EA7" w:rsidRDefault="00776F84" w:rsidP="00BD7A7F">
      <w:pPr>
        <w:tabs>
          <w:tab w:val="left" w:pos="7820"/>
        </w:tabs>
        <w:rPr>
          <w:rFonts w:ascii="Arial" w:hAnsi="Arial" w:cs="Arial"/>
          <w:bCs/>
          <w:color w:val="000000" w:themeColor="text1"/>
        </w:rPr>
      </w:pPr>
      <w:r>
        <w:rPr>
          <w:rFonts w:ascii="Arial" w:hAnsi="Arial" w:cs="Arial"/>
          <w:bCs/>
          <w:color w:val="000000" w:themeColor="text1"/>
        </w:rPr>
        <w:t xml:space="preserve">Estimation des commandes entre </w:t>
      </w:r>
      <w:commentRangeStart w:id="7"/>
      <w:r w:rsidR="00FC2EA7">
        <w:rPr>
          <w:rFonts w:ascii="Arial" w:hAnsi="Arial" w:cs="Arial"/>
          <w:bCs/>
          <w:color w:val="000000" w:themeColor="text1"/>
        </w:rPr>
        <w:t>5</w:t>
      </w:r>
      <w:r>
        <w:rPr>
          <w:rFonts w:ascii="Arial" w:hAnsi="Arial" w:cs="Arial"/>
          <w:bCs/>
          <w:color w:val="000000" w:themeColor="text1"/>
        </w:rPr>
        <w:t>00 et</w:t>
      </w:r>
      <w:r w:rsidR="00FC2EA7">
        <w:rPr>
          <w:rFonts w:ascii="Arial" w:hAnsi="Arial" w:cs="Arial"/>
          <w:bCs/>
          <w:color w:val="000000" w:themeColor="text1"/>
        </w:rPr>
        <w:t xml:space="preserve"> 2500</w:t>
      </w:r>
      <w:commentRangeEnd w:id="7"/>
      <w:r w:rsidR="00730B22">
        <w:rPr>
          <w:rStyle w:val="Marquedecommentaire"/>
        </w:rPr>
        <w:commentReference w:id="7"/>
      </w:r>
    </w:p>
    <w:p w14:paraId="6ED9093D" w14:textId="1BB5E11A" w:rsidR="00FC2EA7" w:rsidRDefault="00FC2EA7" w:rsidP="00BD7A7F">
      <w:pPr>
        <w:tabs>
          <w:tab w:val="left" w:pos="7820"/>
        </w:tabs>
        <w:rPr>
          <w:rFonts w:ascii="Arial" w:hAnsi="Arial" w:cs="Arial"/>
          <w:bCs/>
          <w:color w:val="000000" w:themeColor="text1"/>
        </w:rPr>
      </w:pPr>
      <w:r>
        <w:rPr>
          <w:rFonts w:ascii="Arial" w:hAnsi="Arial" w:cs="Arial"/>
          <w:bCs/>
          <w:color w:val="000000" w:themeColor="text1"/>
        </w:rPr>
        <w:t>Encarts à coller pour les livrets correspondants</w:t>
      </w:r>
    </w:p>
    <w:p w14:paraId="416A07B1" w14:textId="77777777" w:rsidR="00FC2EA7" w:rsidRDefault="00FC2EA7" w:rsidP="00BD7A7F">
      <w:pPr>
        <w:tabs>
          <w:tab w:val="left" w:pos="7820"/>
        </w:tabs>
        <w:rPr>
          <w:rFonts w:ascii="Arial" w:hAnsi="Arial" w:cs="Arial"/>
          <w:bCs/>
          <w:color w:val="000000" w:themeColor="text1"/>
        </w:rPr>
      </w:pPr>
    </w:p>
    <w:p w14:paraId="2B896715" w14:textId="77777777" w:rsidR="00FC2EA7" w:rsidRDefault="00FC2EA7" w:rsidP="00BD7A7F">
      <w:pPr>
        <w:tabs>
          <w:tab w:val="left" w:pos="7820"/>
        </w:tabs>
        <w:rPr>
          <w:rFonts w:ascii="Arial" w:hAnsi="Arial" w:cs="Arial"/>
          <w:bCs/>
          <w:color w:val="000000" w:themeColor="text1"/>
        </w:rPr>
      </w:pPr>
    </w:p>
    <w:p w14:paraId="514452CA" w14:textId="2E660FDF" w:rsidR="00FC2EA7" w:rsidRDefault="00FC2EA7" w:rsidP="00BD7A7F">
      <w:pPr>
        <w:tabs>
          <w:tab w:val="left" w:pos="7820"/>
        </w:tabs>
        <w:rPr>
          <w:rFonts w:ascii="Arial" w:hAnsi="Arial" w:cs="Arial"/>
          <w:b/>
          <w:bCs/>
          <w:color w:val="000000" w:themeColor="text1"/>
        </w:rPr>
      </w:pPr>
      <w:r>
        <w:rPr>
          <w:rFonts w:ascii="Arial" w:hAnsi="Arial" w:cs="Arial"/>
          <w:b/>
          <w:bCs/>
          <w:color w:val="000000" w:themeColor="text1"/>
          <w:u w:val="single"/>
        </w:rPr>
        <w:t>ETUI NUBUCK</w:t>
      </w:r>
      <w:r>
        <w:rPr>
          <w:rFonts w:ascii="Arial" w:hAnsi="Arial" w:cs="Arial"/>
          <w:b/>
          <w:bCs/>
          <w:color w:val="000000" w:themeColor="text1"/>
        </w:rPr>
        <w:t> :</w:t>
      </w:r>
    </w:p>
    <w:p w14:paraId="1C7BAA11" w14:textId="77777777" w:rsidR="00FC2EA7" w:rsidRDefault="00FC2EA7" w:rsidP="00BD7A7F">
      <w:pPr>
        <w:tabs>
          <w:tab w:val="left" w:pos="7820"/>
        </w:tabs>
        <w:rPr>
          <w:rFonts w:ascii="Arial" w:hAnsi="Arial" w:cs="Arial"/>
          <w:b/>
          <w:bCs/>
          <w:color w:val="000000" w:themeColor="text1"/>
        </w:rPr>
      </w:pPr>
    </w:p>
    <w:p w14:paraId="4F380FAA" w14:textId="440E35A1" w:rsidR="00FC2EA7" w:rsidRDefault="00922E37" w:rsidP="00BD7A7F">
      <w:pPr>
        <w:tabs>
          <w:tab w:val="left" w:pos="7820"/>
        </w:tabs>
        <w:rPr>
          <w:rFonts w:ascii="Arial" w:hAnsi="Arial" w:cs="Arial"/>
          <w:bCs/>
          <w:color w:val="000000" w:themeColor="text1"/>
        </w:rPr>
      </w:pPr>
      <w:r>
        <w:rPr>
          <w:rFonts w:ascii="Arial" w:hAnsi="Arial" w:cs="Arial"/>
          <w:bCs/>
          <w:color w:val="000000" w:themeColor="text1"/>
        </w:rPr>
        <w:t>Estimation des commandes entre</w:t>
      </w:r>
      <w:commentRangeStart w:id="8"/>
      <w:r w:rsidR="00FC2EA7">
        <w:rPr>
          <w:rFonts w:ascii="Arial" w:hAnsi="Arial" w:cs="Arial"/>
          <w:bCs/>
          <w:color w:val="000000" w:themeColor="text1"/>
        </w:rPr>
        <w:t xml:space="preserve"> </w:t>
      </w:r>
      <w:r>
        <w:rPr>
          <w:rFonts w:ascii="Arial" w:hAnsi="Arial" w:cs="Arial"/>
          <w:bCs/>
          <w:color w:val="000000" w:themeColor="text1"/>
        </w:rPr>
        <w:t>200 et</w:t>
      </w:r>
      <w:r w:rsidR="00FC2EA7">
        <w:rPr>
          <w:rFonts w:ascii="Arial" w:hAnsi="Arial" w:cs="Arial"/>
          <w:bCs/>
          <w:color w:val="000000" w:themeColor="text1"/>
        </w:rPr>
        <w:t xml:space="preserve"> 1200</w:t>
      </w:r>
      <w:commentRangeEnd w:id="8"/>
      <w:r w:rsidR="00730B22">
        <w:rPr>
          <w:rStyle w:val="Marquedecommentaire"/>
        </w:rPr>
        <w:commentReference w:id="8"/>
      </w:r>
    </w:p>
    <w:p w14:paraId="0C4A79EE" w14:textId="77777777" w:rsidR="00FC2EA7" w:rsidRDefault="00FC2EA7" w:rsidP="00BD7A7F">
      <w:pPr>
        <w:tabs>
          <w:tab w:val="left" w:pos="7820"/>
        </w:tabs>
        <w:rPr>
          <w:rFonts w:ascii="Arial" w:hAnsi="Arial" w:cs="Arial"/>
          <w:bCs/>
          <w:color w:val="000000" w:themeColor="text1"/>
        </w:rPr>
      </w:pPr>
    </w:p>
    <w:p w14:paraId="15D3EB08" w14:textId="50B8E7A9" w:rsidR="00FC2EA7" w:rsidRDefault="00FC2EA7" w:rsidP="00FC2EA7">
      <w:pPr>
        <w:pStyle w:val="Paragraphedeliste"/>
        <w:numPr>
          <w:ilvl w:val="0"/>
          <w:numId w:val="28"/>
        </w:numPr>
        <w:tabs>
          <w:tab w:val="left" w:pos="7820"/>
        </w:tabs>
        <w:rPr>
          <w:rFonts w:ascii="Arial" w:hAnsi="Arial" w:cs="Arial"/>
          <w:bCs/>
          <w:color w:val="000000" w:themeColor="text1"/>
        </w:rPr>
      </w:pPr>
      <w:r>
        <w:rPr>
          <w:rFonts w:ascii="Arial" w:hAnsi="Arial" w:cs="Arial"/>
          <w:bCs/>
          <w:color w:val="000000" w:themeColor="text1"/>
        </w:rPr>
        <w:t>Pochettes Nubuck de couleur bleue marine personnalisées avec logo « VILLE DE NÎMES » doré.</w:t>
      </w:r>
    </w:p>
    <w:p w14:paraId="52563841" w14:textId="2FCC74C7" w:rsidR="00FC2EA7" w:rsidRDefault="00FC2EA7" w:rsidP="00FC2EA7">
      <w:pPr>
        <w:pStyle w:val="Paragraphedeliste"/>
        <w:numPr>
          <w:ilvl w:val="0"/>
          <w:numId w:val="28"/>
        </w:numPr>
        <w:tabs>
          <w:tab w:val="left" w:pos="7820"/>
        </w:tabs>
        <w:rPr>
          <w:rFonts w:ascii="Arial" w:hAnsi="Arial" w:cs="Arial"/>
          <w:bCs/>
          <w:color w:val="000000" w:themeColor="text1"/>
        </w:rPr>
      </w:pPr>
      <w:r>
        <w:rPr>
          <w:rFonts w:ascii="Arial" w:hAnsi="Arial" w:cs="Arial"/>
          <w:bCs/>
          <w:color w:val="000000" w:themeColor="text1"/>
        </w:rPr>
        <w:t>Inscription « LIVRET DE FAMILLE » en lettres romaines dorées</w:t>
      </w:r>
    </w:p>
    <w:p w14:paraId="0A490EE1" w14:textId="7AF7B803" w:rsidR="00FC2EA7" w:rsidRDefault="00FC2EA7" w:rsidP="00FC2EA7">
      <w:pPr>
        <w:pStyle w:val="Paragraphedeliste"/>
        <w:numPr>
          <w:ilvl w:val="0"/>
          <w:numId w:val="28"/>
        </w:numPr>
        <w:tabs>
          <w:tab w:val="left" w:pos="7820"/>
        </w:tabs>
        <w:rPr>
          <w:rFonts w:ascii="Arial" w:hAnsi="Arial" w:cs="Arial"/>
          <w:bCs/>
          <w:color w:val="000000" w:themeColor="text1"/>
        </w:rPr>
      </w:pPr>
      <w:r>
        <w:rPr>
          <w:rFonts w:ascii="Arial" w:hAnsi="Arial" w:cs="Arial"/>
          <w:bCs/>
          <w:color w:val="000000" w:themeColor="text1"/>
        </w:rPr>
        <w:t>Renforts coins en métal doré</w:t>
      </w:r>
    </w:p>
    <w:p w14:paraId="522BF235" w14:textId="25E99CD9" w:rsidR="00FC2EA7" w:rsidRDefault="00FC2EA7" w:rsidP="00FC2EA7">
      <w:pPr>
        <w:pStyle w:val="Paragraphedeliste"/>
        <w:numPr>
          <w:ilvl w:val="0"/>
          <w:numId w:val="28"/>
        </w:numPr>
        <w:tabs>
          <w:tab w:val="left" w:pos="7820"/>
        </w:tabs>
        <w:rPr>
          <w:rFonts w:ascii="Arial" w:hAnsi="Arial" w:cs="Arial"/>
          <w:bCs/>
          <w:color w:val="000000" w:themeColor="text1"/>
        </w:rPr>
      </w:pPr>
      <w:r>
        <w:rPr>
          <w:rFonts w:ascii="Arial" w:hAnsi="Arial" w:cs="Arial"/>
          <w:bCs/>
          <w:color w:val="000000" w:themeColor="text1"/>
        </w:rPr>
        <w:t>Coutures surpiquées ton sur ton.</w:t>
      </w:r>
    </w:p>
    <w:p w14:paraId="24A69688" w14:textId="77777777" w:rsidR="00FC2EA7" w:rsidRDefault="00FC2EA7" w:rsidP="00FC2EA7">
      <w:pPr>
        <w:tabs>
          <w:tab w:val="left" w:pos="7820"/>
        </w:tabs>
        <w:rPr>
          <w:rFonts w:ascii="Arial" w:hAnsi="Arial" w:cs="Arial"/>
          <w:bCs/>
          <w:color w:val="000000" w:themeColor="text1"/>
        </w:rPr>
      </w:pPr>
    </w:p>
    <w:p w14:paraId="002BD4F0" w14:textId="77777777" w:rsidR="00FC2EA7" w:rsidRDefault="00FC2EA7" w:rsidP="00FC2EA7">
      <w:pPr>
        <w:tabs>
          <w:tab w:val="left" w:pos="7820"/>
        </w:tabs>
        <w:rPr>
          <w:rFonts w:ascii="Arial" w:hAnsi="Arial" w:cs="Arial"/>
          <w:bCs/>
          <w:color w:val="000000" w:themeColor="text1"/>
        </w:rPr>
      </w:pPr>
    </w:p>
    <w:p w14:paraId="2C94AE97" w14:textId="4A830BE3" w:rsidR="00FC2EA7" w:rsidRDefault="00FC2EA7" w:rsidP="00FC2EA7">
      <w:pPr>
        <w:tabs>
          <w:tab w:val="left" w:pos="7820"/>
        </w:tabs>
        <w:rPr>
          <w:rFonts w:ascii="Arial" w:hAnsi="Arial" w:cs="Arial"/>
          <w:b/>
          <w:bCs/>
          <w:color w:val="000000" w:themeColor="text1"/>
        </w:rPr>
      </w:pPr>
      <w:r>
        <w:rPr>
          <w:rFonts w:ascii="Arial" w:hAnsi="Arial" w:cs="Arial"/>
          <w:b/>
          <w:bCs/>
          <w:color w:val="000000" w:themeColor="text1"/>
          <w:u w:val="single"/>
        </w:rPr>
        <w:t>ETUIS CRISTAL</w:t>
      </w:r>
      <w:r>
        <w:rPr>
          <w:rFonts w:ascii="Arial" w:hAnsi="Arial" w:cs="Arial"/>
          <w:b/>
          <w:bCs/>
          <w:color w:val="000000" w:themeColor="text1"/>
        </w:rPr>
        <w:t> :</w:t>
      </w:r>
    </w:p>
    <w:p w14:paraId="206BE121" w14:textId="3665AAF6" w:rsidR="00FC2EA7" w:rsidRDefault="00922E37" w:rsidP="00FC2EA7">
      <w:pPr>
        <w:tabs>
          <w:tab w:val="left" w:pos="7820"/>
        </w:tabs>
        <w:rPr>
          <w:rFonts w:ascii="Arial" w:hAnsi="Arial" w:cs="Arial"/>
          <w:bCs/>
          <w:color w:val="000000" w:themeColor="text1"/>
        </w:rPr>
      </w:pPr>
      <w:r>
        <w:rPr>
          <w:rFonts w:ascii="Arial" w:hAnsi="Arial" w:cs="Arial"/>
          <w:bCs/>
          <w:color w:val="000000" w:themeColor="text1"/>
        </w:rPr>
        <w:t>Estimation des commandes entre</w:t>
      </w:r>
      <w:commentRangeStart w:id="9"/>
      <w:r w:rsidR="00FC2EA7">
        <w:rPr>
          <w:rFonts w:ascii="Arial" w:hAnsi="Arial" w:cs="Arial"/>
          <w:bCs/>
          <w:color w:val="000000" w:themeColor="text1"/>
        </w:rPr>
        <w:t xml:space="preserve"> </w:t>
      </w:r>
      <w:r>
        <w:rPr>
          <w:rFonts w:ascii="Arial" w:hAnsi="Arial" w:cs="Arial"/>
          <w:bCs/>
          <w:color w:val="000000" w:themeColor="text1"/>
        </w:rPr>
        <w:t xml:space="preserve">2000 et </w:t>
      </w:r>
      <w:r w:rsidR="00FC2EA7">
        <w:rPr>
          <w:rFonts w:ascii="Arial" w:hAnsi="Arial" w:cs="Arial"/>
          <w:bCs/>
          <w:color w:val="000000" w:themeColor="text1"/>
        </w:rPr>
        <w:t>4500</w:t>
      </w:r>
      <w:commentRangeEnd w:id="9"/>
      <w:r w:rsidR="00730B22">
        <w:rPr>
          <w:rStyle w:val="Marquedecommentaire"/>
        </w:rPr>
        <w:commentReference w:id="9"/>
      </w:r>
    </w:p>
    <w:p w14:paraId="1AEA3254" w14:textId="77777777" w:rsidR="00FC2EA7" w:rsidRDefault="00FC2EA7" w:rsidP="00FC2EA7">
      <w:pPr>
        <w:tabs>
          <w:tab w:val="left" w:pos="7820"/>
        </w:tabs>
        <w:rPr>
          <w:rFonts w:ascii="Arial" w:hAnsi="Arial" w:cs="Arial"/>
          <w:bCs/>
          <w:color w:val="000000" w:themeColor="text1"/>
        </w:rPr>
      </w:pPr>
    </w:p>
    <w:p w14:paraId="25997006" w14:textId="485854D0" w:rsidR="00FC2EA7" w:rsidRDefault="00FC2EA7" w:rsidP="00FC2EA7">
      <w:pPr>
        <w:tabs>
          <w:tab w:val="left" w:pos="7820"/>
        </w:tabs>
        <w:rPr>
          <w:rFonts w:ascii="Arial" w:hAnsi="Arial" w:cs="Arial"/>
          <w:bCs/>
          <w:color w:val="000000" w:themeColor="text1"/>
        </w:rPr>
      </w:pPr>
      <w:r>
        <w:rPr>
          <w:rFonts w:ascii="Arial" w:hAnsi="Arial" w:cs="Arial"/>
          <w:bCs/>
          <w:color w:val="000000" w:themeColor="text1"/>
        </w:rPr>
        <w:t>Pochettes transparentes pour livrets de famille à couverture personnalisée.</w:t>
      </w:r>
    </w:p>
    <w:p w14:paraId="175DF682" w14:textId="77777777" w:rsidR="00D675EB" w:rsidRDefault="00D675EB" w:rsidP="00FC2EA7">
      <w:pPr>
        <w:tabs>
          <w:tab w:val="left" w:pos="7820"/>
        </w:tabs>
        <w:rPr>
          <w:rFonts w:ascii="Arial" w:hAnsi="Arial" w:cs="Arial"/>
          <w:bCs/>
          <w:color w:val="000000" w:themeColor="text1"/>
        </w:rPr>
      </w:pPr>
    </w:p>
    <w:p w14:paraId="0AC696E5" w14:textId="754E2B54" w:rsidR="00D675EB" w:rsidRDefault="00D675EB" w:rsidP="00FC2EA7">
      <w:pPr>
        <w:tabs>
          <w:tab w:val="left" w:pos="7820"/>
        </w:tabs>
        <w:rPr>
          <w:rFonts w:ascii="Arial" w:hAnsi="Arial" w:cs="Arial"/>
          <w:bCs/>
          <w:color w:val="000000" w:themeColor="text1"/>
        </w:rPr>
      </w:pPr>
      <w:r>
        <w:rPr>
          <w:rFonts w:ascii="Arial" w:hAnsi="Arial" w:cs="Arial"/>
          <w:bCs/>
          <w:color w:val="000000" w:themeColor="text1"/>
        </w:rPr>
        <w:t>Le titulaire doit veiller à adapter la pochette au format livret pour faciliter la manipulation.</w:t>
      </w:r>
    </w:p>
    <w:p w14:paraId="7FBA9C81" w14:textId="77777777" w:rsidR="00FC2EA7" w:rsidRDefault="00FC2EA7" w:rsidP="00FC2EA7">
      <w:pPr>
        <w:tabs>
          <w:tab w:val="left" w:pos="7820"/>
        </w:tabs>
        <w:rPr>
          <w:rFonts w:ascii="Arial" w:hAnsi="Arial" w:cs="Arial"/>
          <w:bCs/>
          <w:color w:val="000000" w:themeColor="text1"/>
        </w:rPr>
      </w:pPr>
    </w:p>
    <w:p w14:paraId="3513051D" w14:textId="14A7AD33" w:rsidR="00FC2EA7" w:rsidRDefault="00FC2EA7" w:rsidP="00FC2EA7">
      <w:pPr>
        <w:tabs>
          <w:tab w:val="left" w:pos="7820"/>
        </w:tabs>
        <w:rPr>
          <w:rFonts w:ascii="Arial" w:hAnsi="Arial" w:cs="Arial"/>
          <w:bCs/>
          <w:color w:val="000000" w:themeColor="text1"/>
        </w:rPr>
      </w:pPr>
      <w:r>
        <w:rPr>
          <w:rFonts w:ascii="Arial" w:hAnsi="Arial" w:cs="Arial"/>
          <w:bCs/>
          <w:color w:val="000000" w:themeColor="text1"/>
        </w:rPr>
        <w:t xml:space="preserve">Ces fournitures seront livrées à la Mairie de Nîmes – Place de l’Hôtel de Ville – 30000 NÎMES dans les </w:t>
      </w:r>
      <w:proofErr w:type="spellStart"/>
      <w:r>
        <w:rPr>
          <w:rFonts w:ascii="Arial" w:hAnsi="Arial" w:cs="Arial"/>
          <w:bCs/>
          <w:color w:val="000000" w:themeColor="text1"/>
        </w:rPr>
        <w:t>ocaux</w:t>
      </w:r>
      <w:proofErr w:type="spellEnd"/>
      <w:r>
        <w:rPr>
          <w:rFonts w:ascii="Arial" w:hAnsi="Arial" w:cs="Arial"/>
          <w:bCs/>
          <w:color w:val="000000" w:themeColor="text1"/>
        </w:rPr>
        <w:t xml:space="preserve"> du Service de l’Etat Civil.</w:t>
      </w:r>
    </w:p>
    <w:p w14:paraId="38183B4C" w14:textId="63A66870" w:rsidR="00FC2EA7" w:rsidRDefault="00FC2EA7" w:rsidP="00FC2EA7">
      <w:pPr>
        <w:tabs>
          <w:tab w:val="left" w:pos="7820"/>
        </w:tabs>
        <w:rPr>
          <w:rFonts w:ascii="Arial" w:hAnsi="Arial" w:cs="Arial"/>
          <w:bCs/>
          <w:color w:val="000000" w:themeColor="text1"/>
        </w:rPr>
      </w:pPr>
      <w:r>
        <w:rPr>
          <w:rFonts w:ascii="Arial" w:hAnsi="Arial" w:cs="Arial"/>
          <w:bCs/>
          <w:color w:val="000000" w:themeColor="text1"/>
        </w:rPr>
        <w:t>Le délai de livraison est fixé à l’article I.3 du présent marché.</w:t>
      </w:r>
    </w:p>
    <w:p w14:paraId="04DE729F" w14:textId="77777777" w:rsidR="00B675D0" w:rsidRDefault="00B675D0" w:rsidP="00FC2EA7">
      <w:pPr>
        <w:tabs>
          <w:tab w:val="left" w:pos="7820"/>
        </w:tabs>
        <w:rPr>
          <w:rFonts w:ascii="Arial" w:hAnsi="Arial" w:cs="Arial"/>
          <w:bCs/>
          <w:color w:val="000000" w:themeColor="text1"/>
        </w:rPr>
      </w:pPr>
    </w:p>
    <w:p w14:paraId="64DFE1F3" w14:textId="77777777" w:rsidR="00B675D0" w:rsidRPr="00FC2EA7" w:rsidRDefault="00B675D0" w:rsidP="00FC2EA7">
      <w:pPr>
        <w:tabs>
          <w:tab w:val="left" w:pos="7820"/>
        </w:tabs>
        <w:rPr>
          <w:rFonts w:ascii="Arial" w:hAnsi="Arial" w:cs="Arial"/>
          <w:bCs/>
          <w:color w:val="000000" w:themeColor="text1"/>
        </w:rPr>
      </w:pPr>
    </w:p>
    <w:p w14:paraId="7018B713" w14:textId="7F040D31" w:rsidR="00BD7A7F" w:rsidRPr="002E3F90" w:rsidRDefault="00BD7A7F" w:rsidP="00BD7A7F">
      <w:pPr>
        <w:tabs>
          <w:tab w:val="left" w:pos="7820"/>
        </w:tabs>
        <w:rPr>
          <w:rFonts w:ascii="Arial" w:hAnsi="Arial" w:cs="Arial"/>
          <w:b/>
          <w:bCs/>
          <w:u w:val="single"/>
        </w:rPr>
      </w:pPr>
    </w:p>
    <w:p w14:paraId="7018B714" w14:textId="77777777" w:rsidR="00B145AE" w:rsidRPr="002E3F90" w:rsidRDefault="00B145AE"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t>IV </w:t>
      </w:r>
      <w:r w:rsidR="00BD7A7F" w:rsidRPr="002E3F90">
        <w:rPr>
          <w:rFonts w:ascii="Arial" w:hAnsi="Arial" w:cs="Arial"/>
          <w:caps/>
          <w:sz w:val="28"/>
          <w:szCs w:val="28"/>
        </w:rPr>
        <w:t>/</w:t>
      </w:r>
      <w:r w:rsidRPr="002E3F90">
        <w:rPr>
          <w:rFonts w:ascii="Arial" w:hAnsi="Arial" w:cs="Arial"/>
          <w:caps/>
          <w:sz w:val="28"/>
          <w:szCs w:val="28"/>
        </w:rPr>
        <w:t xml:space="preserve"> modalités de </w:t>
      </w:r>
      <w:smartTag w:uri="urn:schemas-microsoft-com:office:smarttags" w:element="PersonName">
        <w:smartTagPr>
          <w:attr w:name="ProductID" w:val="LA MISE EN"/>
        </w:smartTagPr>
        <w:r w:rsidRPr="002E3F90">
          <w:rPr>
            <w:rFonts w:ascii="Arial" w:hAnsi="Arial" w:cs="Arial"/>
            <w:caps/>
            <w:sz w:val="28"/>
            <w:szCs w:val="28"/>
          </w:rPr>
          <w:t>la mise en</w:t>
        </w:r>
      </w:smartTag>
      <w:r w:rsidRPr="002E3F90">
        <w:rPr>
          <w:rFonts w:ascii="Arial" w:hAnsi="Arial" w:cs="Arial"/>
          <w:caps/>
          <w:sz w:val="28"/>
          <w:szCs w:val="28"/>
        </w:rPr>
        <w:t xml:space="preserve"> concurrence</w:t>
      </w:r>
    </w:p>
    <w:p w14:paraId="7018B715" w14:textId="77777777" w:rsidR="00B145AE" w:rsidRPr="002E3F90" w:rsidRDefault="00B145AE">
      <w:pPr>
        <w:rPr>
          <w:rFonts w:ascii="Arial" w:hAnsi="Arial" w:cs="Arial"/>
        </w:rPr>
      </w:pPr>
    </w:p>
    <w:p w14:paraId="7018B718" w14:textId="77777777" w:rsidR="00B145AE" w:rsidRPr="002E3F90" w:rsidRDefault="00B145AE" w:rsidP="00730B22">
      <w:pPr>
        <w:pStyle w:val="Titre"/>
        <w:jc w:val="left"/>
        <w:rPr>
          <w:rFonts w:ascii="Arial" w:hAnsi="Arial" w:cs="Arial"/>
          <w:snapToGrid w:val="0"/>
          <w:sz w:val="24"/>
          <w:szCs w:val="24"/>
        </w:rPr>
      </w:pPr>
    </w:p>
    <w:p w14:paraId="7018B719" w14:textId="5E581121" w:rsidR="00B145AE" w:rsidRPr="002E3F90" w:rsidRDefault="00B145AE">
      <w:pPr>
        <w:pStyle w:val="Titre"/>
        <w:rPr>
          <w:rFonts w:ascii="Arial" w:hAnsi="Arial" w:cs="Arial"/>
          <w:snapToGrid w:val="0"/>
          <w:sz w:val="24"/>
          <w:szCs w:val="24"/>
        </w:rPr>
      </w:pPr>
      <w:r w:rsidRPr="002E3F90">
        <w:rPr>
          <w:rFonts w:ascii="Arial" w:hAnsi="Arial" w:cs="Arial"/>
          <w:snapToGrid w:val="0"/>
          <w:sz w:val="24"/>
          <w:szCs w:val="24"/>
        </w:rPr>
        <w:t>Date limite de réception des offres</w:t>
      </w:r>
      <w:r w:rsidR="000B5AF6">
        <w:rPr>
          <w:rFonts w:ascii="Arial" w:hAnsi="Arial" w:cs="Arial"/>
          <w:snapToGrid w:val="0"/>
          <w:sz w:val="24"/>
          <w:szCs w:val="24"/>
        </w:rPr>
        <w:t xml:space="preserve"> </w:t>
      </w:r>
    </w:p>
    <w:p w14:paraId="7018B71A" w14:textId="01FC9ECD" w:rsidR="00B145AE" w:rsidRPr="002E3F90" w:rsidRDefault="00B145AE">
      <w:pPr>
        <w:ind w:left="-284" w:right="-285"/>
        <w:jc w:val="center"/>
        <w:rPr>
          <w:rFonts w:ascii="Arial" w:hAnsi="Arial" w:cs="Arial"/>
          <w:noProof/>
        </w:rPr>
      </w:pPr>
      <w:r w:rsidRPr="002E3F90">
        <w:rPr>
          <w:rFonts w:ascii="Arial" w:hAnsi="Arial" w:cs="Arial"/>
          <w:snapToGrid w:val="0"/>
        </w:rPr>
        <w:t>Les offres doivent être parvenues à la collectivité le :</w:t>
      </w:r>
      <w:r w:rsidR="00397643">
        <w:rPr>
          <w:rFonts w:ascii="Arial" w:hAnsi="Arial" w:cs="Arial"/>
          <w:snapToGrid w:val="0"/>
        </w:rPr>
        <w:t xml:space="preserve"> </w:t>
      </w:r>
      <w:r w:rsidR="00922E37">
        <w:rPr>
          <w:rFonts w:ascii="Arial" w:hAnsi="Arial" w:cs="Arial"/>
          <w:b/>
          <w:snapToGrid w:val="0"/>
          <w:color w:val="000000" w:themeColor="text1"/>
          <w:sz w:val="28"/>
          <w:szCs w:val="28"/>
          <w:u w:val="single"/>
        </w:rPr>
        <w:t xml:space="preserve">30 septembre </w:t>
      </w:r>
      <w:r w:rsidR="00B675D0">
        <w:rPr>
          <w:rFonts w:ascii="Arial" w:hAnsi="Arial" w:cs="Arial"/>
          <w:b/>
          <w:snapToGrid w:val="0"/>
          <w:color w:val="000000" w:themeColor="text1"/>
          <w:sz w:val="28"/>
          <w:szCs w:val="28"/>
          <w:u w:val="single"/>
        </w:rPr>
        <w:t>2024</w:t>
      </w:r>
      <w:r w:rsidRPr="00397643">
        <w:rPr>
          <w:rFonts w:ascii="Arial" w:hAnsi="Arial" w:cs="Arial"/>
          <w:b/>
          <w:snapToGrid w:val="0"/>
          <w:color w:val="000000" w:themeColor="text1"/>
          <w:sz w:val="28"/>
          <w:szCs w:val="28"/>
          <w:u w:val="single"/>
        </w:rPr>
        <w:t xml:space="preserve"> à </w:t>
      </w:r>
      <w:commentRangeStart w:id="10"/>
      <w:r w:rsidRPr="00397643">
        <w:rPr>
          <w:rFonts w:ascii="Arial" w:hAnsi="Arial" w:cs="Arial"/>
          <w:b/>
          <w:snapToGrid w:val="0"/>
          <w:color w:val="000000" w:themeColor="text1"/>
          <w:sz w:val="28"/>
          <w:szCs w:val="28"/>
          <w:u w:val="single"/>
        </w:rPr>
        <w:t>12h00</w:t>
      </w:r>
      <w:commentRangeEnd w:id="10"/>
      <w:r w:rsidR="00730B22">
        <w:rPr>
          <w:rStyle w:val="Marquedecommentaire"/>
        </w:rPr>
        <w:commentReference w:id="10"/>
      </w:r>
      <w:r w:rsidRPr="00397643">
        <w:rPr>
          <w:rFonts w:ascii="Arial" w:hAnsi="Arial" w:cs="Arial"/>
          <w:snapToGrid w:val="0"/>
          <w:color w:val="000000" w:themeColor="text1"/>
        </w:rPr>
        <w:t xml:space="preserve"> </w:t>
      </w:r>
    </w:p>
    <w:p w14:paraId="7018B71B" w14:textId="77777777" w:rsidR="00B145AE" w:rsidRPr="002E3F90" w:rsidRDefault="00B145AE">
      <w:pPr>
        <w:tabs>
          <w:tab w:val="right" w:pos="4395"/>
          <w:tab w:val="center" w:pos="4536"/>
          <w:tab w:val="left" w:pos="4678"/>
        </w:tabs>
        <w:jc w:val="center"/>
        <w:rPr>
          <w:rFonts w:ascii="Arial" w:hAnsi="Arial" w:cs="Arial"/>
        </w:rPr>
      </w:pPr>
    </w:p>
    <w:p w14:paraId="7018B71C" w14:textId="77777777" w:rsidR="0044325C" w:rsidRPr="002E3F90" w:rsidRDefault="00706F43" w:rsidP="00A10627">
      <w:pPr>
        <w:pStyle w:val="Titre2"/>
        <w:jc w:val="both"/>
        <w:rPr>
          <w:rFonts w:ascii="Arial" w:hAnsi="Arial" w:cs="Arial"/>
          <w:sz w:val="24"/>
        </w:rPr>
      </w:pPr>
      <w:r>
        <w:rPr>
          <w:rFonts w:ascii="Arial" w:hAnsi="Arial" w:cs="Arial"/>
          <w:noProof/>
          <w:sz w:val="24"/>
        </w:rPr>
        <w:t>Les modalités de remise des plis dématérialisées sont définies à l’article 4.5 du présent document</w:t>
      </w:r>
      <w:r w:rsidR="00B145AE" w:rsidRPr="002E3F90">
        <w:rPr>
          <w:rFonts w:ascii="Arial" w:hAnsi="Arial" w:cs="Arial"/>
          <w:noProof/>
          <w:sz w:val="24"/>
        </w:rPr>
        <w:t>.</w:t>
      </w:r>
      <w:bookmarkStart w:id="11" w:name="_Toc147544531"/>
    </w:p>
    <w:p w14:paraId="7018B71D" w14:textId="77777777" w:rsidR="002444EC" w:rsidRPr="002444EC" w:rsidRDefault="002444EC" w:rsidP="002444EC"/>
    <w:p w14:paraId="7018B71E" w14:textId="77777777" w:rsidR="00B145AE" w:rsidRPr="00827FF3" w:rsidRDefault="0044325C" w:rsidP="00827FF3">
      <w:pPr>
        <w:pStyle w:val="Titre3"/>
        <w:rPr>
          <w:rFonts w:ascii="Arial" w:hAnsi="Arial" w:cs="Arial"/>
          <w:bCs w:val="0"/>
          <w:u w:val="single"/>
        </w:rPr>
      </w:pPr>
      <w:r w:rsidRPr="00827FF3">
        <w:rPr>
          <w:rFonts w:ascii="Arial" w:hAnsi="Arial" w:cs="Arial"/>
          <w:bCs w:val="0"/>
          <w:u w:val="single"/>
        </w:rPr>
        <w:t>A</w:t>
      </w:r>
      <w:r w:rsidR="00B145AE" w:rsidRPr="00827FF3">
        <w:rPr>
          <w:rFonts w:ascii="Arial" w:hAnsi="Arial" w:cs="Arial"/>
          <w:bCs w:val="0"/>
          <w:u w:val="single"/>
        </w:rPr>
        <w:t xml:space="preserve">rticle 4.1 : Conditions de </w:t>
      </w:r>
      <w:smartTag w:uri="urn:schemas-microsoft-com:office:smarttags" w:element="PersonName">
        <w:smartTagPr>
          <w:attr w:name="ProductID" w:val="LA CONSULTATION"/>
        </w:smartTagPr>
        <w:r w:rsidR="00B145AE" w:rsidRPr="00827FF3">
          <w:rPr>
            <w:rFonts w:ascii="Arial" w:hAnsi="Arial" w:cs="Arial"/>
            <w:bCs w:val="0"/>
            <w:u w:val="single"/>
          </w:rPr>
          <w:t>la consultation</w:t>
        </w:r>
      </w:smartTag>
      <w:bookmarkEnd w:id="11"/>
    </w:p>
    <w:p w14:paraId="7018B71F" w14:textId="77777777" w:rsidR="00B145AE" w:rsidRPr="002E3F90" w:rsidRDefault="00B145A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2297"/>
      </w:tblGrid>
      <w:tr w:rsidR="00D33131" w:rsidRPr="0079768D" w14:paraId="7018B724" w14:textId="77777777" w:rsidTr="00D33131">
        <w:tc>
          <w:tcPr>
            <w:tcW w:w="2405" w:type="dxa"/>
            <w:shd w:val="clear" w:color="auto" w:fill="auto"/>
          </w:tcPr>
          <w:p w14:paraId="7018B720" w14:textId="77777777" w:rsidR="00D33131" w:rsidRPr="0079768D" w:rsidRDefault="00D33131" w:rsidP="0079768D">
            <w:pPr>
              <w:jc w:val="center"/>
              <w:rPr>
                <w:rFonts w:ascii="Arial" w:hAnsi="Arial" w:cs="Arial"/>
                <w:b/>
              </w:rPr>
            </w:pPr>
            <w:r w:rsidRPr="0079768D">
              <w:rPr>
                <w:rFonts w:ascii="Arial" w:hAnsi="Arial" w:cs="Arial"/>
                <w:b/>
              </w:rPr>
              <w:t>Lot n°</w:t>
            </w:r>
          </w:p>
        </w:tc>
        <w:tc>
          <w:tcPr>
            <w:tcW w:w="2297" w:type="dxa"/>
            <w:shd w:val="clear" w:color="auto" w:fill="auto"/>
          </w:tcPr>
          <w:p w14:paraId="7018B721" w14:textId="77777777" w:rsidR="00D33131" w:rsidRPr="0079768D" w:rsidRDefault="00D33131" w:rsidP="0079768D">
            <w:pPr>
              <w:jc w:val="center"/>
              <w:rPr>
                <w:rFonts w:ascii="Arial" w:hAnsi="Arial" w:cs="Arial"/>
                <w:b/>
              </w:rPr>
            </w:pPr>
            <w:r w:rsidRPr="0079768D">
              <w:rPr>
                <w:rFonts w:ascii="Arial" w:hAnsi="Arial" w:cs="Arial"/>
                <w:b/>
              </w:rPr>
              <w:t>Lot n° 1 (ou lot unique)</w:t>
            </w:r>
          </w:p>
        </w:tc>
      </w:tr>
      <w:tr w:rsidR="00D33131" w:rsidRPr="0079768D" w14:paraId="7018B729" w14:textId="77777777" w:rsidTr="00D33131">
        <w:tc>
          <w:tcPr>
            <w:tcW w:w="2405" w:type="dxa"/>
            <w:shd w:val="clear" w:color="auto" w:fill="auto"/>
          </w:tcPr>
          <w:p w14:paraId="7018B725" w14:textId="77777777" w:rsidR="00D33131" w:rsidRPr="0079768D" w:rsidRDefault="00D33131" w:rsidP="0079768D">
            <w:pPr>
              <w:jc w:val="center"/>
              <w:rPr>
                <w:rFonts w:ascii="Arial" w:hAnsi="Arial" w:cs="Arial"/>
                <w:b/>
              </w:rPr>
            </w:pPr>
            <w:r w:rsidRPr="0079768D">
              <w:rPr>
                <w:rFonts w:ascii="Arial" w:hAnsi="Arial" w:cs="Arial"/>
                <w:b/>
              </w:rPr>
              <w:t>Solution de base</w:t>
            </w:r>
          </w:p>
        </w:tc>
        <w:tc>
          <w:tcPr>
            <w:tcW w:w="2297" w:type="dxa"/>
            <w:shd w:val="clear" w:color="auto" w:fill="auto"/>
          </w:tcPr>
          <w:p w14:paraId="7018B726" w14:textId="77777777" w:rsidR="00D33131" w:rsidRPr="0079768D" w:rsidRDefault="00D33131" w:rsidP="0079768D">
            <w:pPr>
              <w:jc w:val="center"/>
              <w:rPr>
                <w:rFonts w:ascii="Arial" w:hAnsi="Arial" w:cs="Arial"/>
              </w:rPr>
            </w:pPr>
            <w:r w:rsidRPr="0079768D">
              <w:rPr>
                <w:rFonts w:ascii="Arial" w:hAnsi="Arial" w:cs="Arial"/>
              </w:rPr>
              <w:t>Oui</w:t>
            </w:r>
          </w:p>
        </w:tc>
      </w:tr>
      <w:tr w:rsidR="00D33131" w:rsidRPr="0079768D" w14:paraId="7018B72E" w14:textId="77777777" w:rsidTr="00D33131">
        <w:tc>
          <w:tcPr>
            <w:tcW w:w="2405" w:type="dxa"/>
            <w:shd w:val="clear" w:color="auto" w:fill="auto"/>
          </w:tcPr>
          <w:p w14:paraId="7018B72A" w14:textId="77777777" w:rsidR="00D33131" w:rsidRPr="0079768D" w:rsidRDefault="00D33131" w:rsidP="0079768D">
            <w:pPr>
              <w:jc w:val="center"/>
              <w:rPr>
                <w:rFonts w:ascii="Arial" w:hAnsi="Arial" w:cs="Arial"/>
                <w:b/>
              </w:rPr>
            </w:pPr>
            <w:r w:rsidRPr="0079768D">
              <w:rPr>
                <w:rFonts w:ascii="Arial" w:hAnsi="Arial" w:cs="Arial"/>
                <w:b/>
              </w:rPr>
              <w:t>Variante</w:t>
            </w:r>
          </w:p>
        </w:tc>
        <w:tc>
          <w:tcPr>
            <w:tcW w:w="2297" w:type="dxa"/>
            <w:shd w:val="clear" w:color="auto" w:fill="auto"/>
          </w:tcPr>
          <w:p w14:paraId="7018B72B" w14:textId="7F7FB7C6" w:rsidR="00D33131" w:rsidRPr="0079768D" w:rsidRDefault="00D33131" w:rsidP="0079768D">
            <w:pPr>
              <w:jc w:val="center"/>
              <w:rPr>
                <w:rFonts w:ascii="Arial" w:hAnsi="Arial" w:cs="Arial"/>
                <w:color w:val="33CCCC"/>
              </w:rPr>
            </w:pPr>
            <w:r w:rsidRPr="0079768D">
              <w:rPr>
                <w:rFonts w:ascii="Arial" w:hAnsi="Arial" w:cs="Arial"/>
                <w:color w:val="33CCCC"/>
              </w:rPr>
              <w:t>Non</w:t>
            </w:r>
          </w:p>
        </w:tc>
      </w:tr>
      <w:tr w:rsidR="00D33131" w:rsidRPr="0079768D" w14:paraId="7018B733" w14:textId="77777777" w:rsidTr="00D33131">
        <w:tc>
          <w:tcPr>
            <w:tcW w:w="2405" w:type="dxa"/>
            <w:shd w:val="clear" w:color="auto" w:fill="auto"/>
          </w:tcPr>
          <w:p w14:paraId="7018B72F" w14:textId="77777777" w:rsidR="00D33131" w:rsidRPr="0079768D" w:rsidRDefault="00D33131" w:rsidP="0079768D">
            <w:pPr>
              <w:jc w:val="center"/>
              <w:rPr>
                <w:rFonts w:ascii="Arial" w:hAnsi="Arial" w:cs="Arial"/>
                <w:b/>
              </w:rPr>
            </w:pPr>
            <w:r w:rsidRPr="0079768D">
              <w:rPr>
                <w:rFonts w:ascii="Arial" w:hAnsi="Arial" w:cs="Arial"/>
                <w:b/>
              </w:rPr>
              <w:t>Option</w:t>
            </w:r>
          </w:p>
        </w:tc>
        <w:tc>
          <w:tcPr>
            <w:tcW w:w="2297" w:type="dxa"/>
            <w:shd w:val="clear" w:color="auto" w:fill="auto"/>
          </w:tcPr>
          <w:p w14:paraId="7018B730" w14:textId="61BA1393" w:rsidR="00D33131" w:rsidRPr="0079768D" w:rsidRDefault="00D33131" w:rsidP="0079768D">
            <w:pPr>
              <w:jc w:val="center"/>
              <w:rPr>
                <w:rFonts w:ascii="Arial" w:hAnsi="Arial" w:cs="Arial"/>
                <w:color w:val="33CCCC"/>
              </w:rPr>
            </w:pPr>
            <w:r w:rsidRPr="0079768D">
              <w:rPr>
                <w:rFonts w:ascii="Arial" w:hAnsi="Arial" w:cs="Arial"/>
                <w:color w:val="33CCCC"/>
              </w:rPr>
              <w:t>Non</w:t>
            </w:r>
          </w:p>
        </w:tc>
      </w:tr>
    </w:tbl>
    <w:p w14:paraId="7018B734" w14:textId="77777777" w:rsidR="00616F0D" w:rsidRPr="002E3F90" w:rsidRDefault="00616F0D">
      <w:pPr>
        <w:rPr>
          <w:rFonts w:ascii="Arial" w:hAnsi="Arial" w:cs="Arial"/>
        </w:rPr>
      </w:pPr>
    </w:p>
    <w:p w14:paraId="7018B738" w14:textId="77777777" w:rsidR="00973CC9" w:rsidRDefault="00973CC9" w:rsidP="00570465">
      <w:pPr>
        <w:jc w:val="both"/>
        <w:rPr>
          <w:rFonts w:ascii="Arial" w:hAnsi="Arial" w:cs="Arial"/>
          <w:color w:val="33CCCC"/>
        </w:rPr>
      </w:pPr>
    </w:p>
    <w:p w14:paraId="7018B73F" w14:textId="77777777" w:rsidR="009309CE" w:rsidRPr="002E3F90" w:rsidRDefault="009309CE" w:rsidP="00973CC9">
      <w:pPr>
        <w:ind w:left="720"/>
        <w:jc w:val="both"/>
        <w:rPr>
          <w:rFonts w:ascii="Arial" w:hAnsi="Arial" w:cs="Arial"/>
        </w:rPr>
      </w:pPr>
    </w:p>
    <w:p w14:paraId="7018B740" w14:textId="77777777" w:rsidR="00B145AE" w:rsidRPr="00827FF3" w:rsidRDefault="00B145AE" w:rsidP="00827FF3">
      <w:pPr>
        <w:pStyle w:val="Titre3"/>
        <w:rPr>
          <w:rFonts w:ascii="Arial" w:hAnsi="Arial" w:cs="Arial"/>
          <w:bCs w:val="0"/>
          <w:u w:val="single"/>
        </w:rPr>
      </w:pPr>
      <w:bookmarkStart w:id="12" w:name="_Toc145406294"/>
      <w:bookmarkStart w:id="13" w:name="_Toc147544537"/>
      <w:r w:rsidRPr="00827FF3">
        <w:rPr>
          <w:rFonts w:ascii="Arial" w:hAnsi="Arial" w:cs="Arial"/>
          <w:bCs w:val="0"/>
          <w:u w:val="single"/>
        </w:rPr>
        <w:t>Article 4.2 : Modalités de remise du dossier de consultation</w:t>
      </w:r>
      <w:bookmarkEnd w:id="12"/>
      <w:bookmarkEnd w:id="13"/>
    </w:p>
    <w:p w14:paraId="7018B741" w14:textId="77777777" w:rsidR="00B145AE" w:rsidRPr="002E3F90" w:rsidRDefault="00B145AE">
      <w:pPr>
        <w:rPr>
          <w:rFonts w:ascii="Arial" w:hAnsi="Arial" w:cs="Arial"/>
          <w:b/>
        </w:rPr>
      </w:pPr>
    </w:p>
    <w:p w14:paraId="7018B742" w14:textId="77777777" w:rsidR="004F19F4" w:rsidRPr="00255BA0" w:rsidRDefault="00DF7CA3" w:rsidP="004F19F4">
      <w:pPr>
        <w:pStyle w:val="RedaliaNormal"/>
        <w:rPr>
          <w:rFonts w:ascii="Arial" w:hAnsi="Arial" w:cs="Arial"/>
          <w:noProof/>
          <w:sz w:val="24"/>
          <w:szCs w:val="24"/>
        </w:rPr>
      </w:pPr>
      <w:r w:rsidRPr="00255BA0">
        <w:rPr>
          <w:rFonts w:ascii="Arial" w:hAnsi="Arial" w:cs="Arial"/>
          <w:noProof/>
          <w:sz w:val="24"/>
          <w:szCs w:val="24"/>
        </w:rPr>
        <w:t xml:space="preserve">Le projet de marché est retiré par voie électronique sur le site </w:t>
      </w:r>
      <w:hyperlink r:id="rId19" w:history="1">
        <w:r w:rsidR="00F74959" w:rsidRPr="00255BA0">
          <w:rPr>
            <w:rStyle w:val="Lienhypertexte"/>
            <w:rFonts w:ascii="Arial" w:hAnsi="Arial" w:cs="Arial"/>
            <w:noProof/>
            <w:sz w:val="24"/>
            <w:szCs w:val="24"/>
          </w:rPr>
          <w:t>www.marches-securises.fr</w:t>
        </w:r>
      </w:hyperlink>
    </w:p>
    <w:p w14:paraId="7018B743" w14:textId="77777777" w:rsidR="00DF7CA3" w:rsidRPr="002E3F90" w:rsidRDefault="00DF7CA3" w:rsidP="00DF7CA3">
      <w:pPr>
        <w:pStyle w:val="Normal1"/>
        <w:ind w:firstLine="0"/>
        <w:rPr>
          <w:rFonts w:ascii="Arial" w:hAnsi="Arial" w:cs="Arial"/>
          <w:noProof/>
          <w:szCs w:val="22"/>
        </w:rPr>
      </w:pPr>
      <w:r w:rsidRPr="002E3F90">
        <w:rPr>
          <w:rFonts w:ascii="Arial" w:hAnsi="Arial" w:cs="Arial"/>
          <w:noProof/>
          <w:szCs w:val="22"/>
        </w:rPr>
        <w:t xml:space="preserve"> </w:t>
      </w:r>
    </w:p>
    <w:p w14:paraId="7018B745" w14:textId="2769A3C1" w:rsidR="00B145AE" w:rsidRPr="00B675D0" w:rsidRDefault="00B145AE" w:rsidP="00B675D0">
      <w:pPr>
        <w:rPr>
          <w:rFonts w:ascii="Arial" w:hAnsi="Arial" w:cs="Arial"/>
        </w:rPr>
      </w:pPr>
      <w:bookmarkStart w:id="14" w:name="_Toc147544540"/>
      <w:r w:rsidRPr="002E3F90">
        <w:rPr>
          <w:rFonts w:ascii="Arial" w:hAnsi="Arial" w:cs="Arial"/>
          <w:b/>
          <w:bCs/>
        </w:rPr>
        <w:t>Article 4.3 : Modalités de présentation des candidatures et des offres</w:t>
      </w:r>
      <w:bookmarkEnd w:id="14"/>
    </w:p>
    <w:p w14:paraId="7018B746" w14:textId="77777777" w:rsidR="00267727" w:rsidRDefault="00267727" w:rsidP="0044325C">
      <w:pPr>
        <w:pStyle w:val="Normal1"/>
        <w:ind w:firstLine="0"/>
        <w:rPr>
          <w:rFonts w:ascii="Arial" w:hAnsi="Arial" w:cs="Arial"/>
          <w:noProof/>
          <w:szCs w:val="22"/>
        </w:rPr>
      </w:pPr>
    </w:p>
    <w:p w14:paraId="7018B747" w14:textId="77777777" w:rsidR="00B145AE" w:rsidRPr="002E3F90" w:rsidRDefault="00B145AE" w:rsidP="0044325C">
      <w:pPr>
        <w:pStyle w:val="Normal1"/>
        <w:ind w:firstLine="0"/>
        <w:rPr>
          <w:rFonts w:ascii="Arial" w:hAnsi="Arial" w:cs="Arial"/>
          <w:noProof/>
          <w:szCs w:val="22"/>
        </w:rPr>
      </w:pPr>
      <w:r w:rsidRPr="002E3F90">
        <w:rPr>
          <w:rFonts w:ascii="Arial" w:hAnsi="Arial" w:cs="Arial"/>
          <w:noProof/>
          <w:szCs w:val="22"/>
        </w:rPr>
        <w:t xml:space="preserve">Les offres des concurrents seront entièrement rédigées en </w:t>
      </w:r>
      <w:r w:rsidRPr="002E3F90">
        <w:rPr>
          <w:rFonts w:ascii="Arial" w:hAnsi="Arial" w:cs="Arial"/>
          <w:b/>
          <w:noProof/>
          <w:szCs w:val="22"/>
        </w:rPr>
        <w:t>langue française</w:t>
      </w:r>
      <w:r w:rsidRPr="002E3F90">
        <w:rPr>
          <w:rFonts w:ascii="Arial" w:hAnsi="Arial" w:cs="Arial"/>
          <w:noProof/>
          <w:szCs w:val="22"/>
        </w:rPr>
        <w:t xml:space="preserve"> et exprimées en </w:t>
      </w:r>
      <w:r w:rsidRPr="002E3F90">
        <w:rPr>
          <w:rFonts w:ascii="Arial" w:hAnsi="Arial" w:cs="Arial"/>
          <w:b/>
          <w:noProof/>
          <w:szCs w:val="22"/>
        </w:rPr>
        <w:t>EURO</w:t>
      </w:r>
      <w:r w:rsidRPr="002E3F90">
        <w:rPr>
          <w:rFonts w:ascii="Arial" w:hAnsi="Arial" w:cs="Arial"/>
          <w:noProof/>
          <w:szCs w:val="22"/>
        </w:rPr>
        <w:t>.</w:t>
      </w:r>
    </w:p>
    <w:p w14:paraId="7018B748" w14:textId="77777777" w:rsidR="00B145AE" w:rsidRPr="002E3F90" w:rsidRDefault="00B145AE">
      <w:pPr>
        <w:pStyle w:val="Normal1"/>
        <w:rPr>
          <w:rFonts w:ascii="Arial" w:hAnsi="Arial" w:cs="Arial"/>
          <w:b/>
          <w:noProof/>
          <w:szCs w:val="22"/>
          <w:u w:val="single"/>
        </w:rPr>
      </w:pPr>
    </w:p>
    <w:p w14:paraId="7018B749" w14:textId="77777777" w:rsidR="00B145AE" w:rsidRPr="002E3F90" w:rsidRDefault="00B145AE" w:rsidP="0044325C">
      <w:pPr>
        <w:pStyle w:val="Normal2"/>
        <w:ind w:left="0" w:firstLine="0"/>
        <w:rPr>
          <w:rFonts w:ascii="Arial" w:hAnsi="Arial" w:cs="Arial"/>
          <w:noProof/>
          <w:szCs w:val="22"/>
        </w:rPr>
      </w:pPr>
      <w:r w:rsidRPr="002E3F90">
        <w:rPr>
          <w:rFonts w:ascii="Arial" w:hAnsi="Arial" w:cs="Arial"/>
          <w:noProof/>
          <w:szCs w:val="22"/>
        </w:rPr>
        <w:t xml:space="preserve">Chaque candidat devra produire un dossier comprenant les pièces </w:t>
      </w:r>
      <w:r w:rsidR="00DF7CA3">
        <w:rPr>
          <w:rFonts w:ascii="Arial" w:hAnsi="Arial" w:cs="Arial"/>
          <w:noProof/>
          <w:szCs w:val="22"/>
        </w:rPr>
        <w:t>suivantes</w:t>
      </w:r>
      <w:r w:rsidRPr="002E3F90">
        <w:rPr>
          <w:rFonts w:ascii="Arial" w:hAnsi="Arial" w:cs="Arial"/>
          <w:noProof/>
          <w:szCs w:val="22"/>
        </w:rPr>
        <w:t> :</w:t>
      </w:r>
    </w:p>
    <w:p w14:paraId="7018B74A" w14:textId="77777777" w:rsidR="00B145AE" w:rsidRPr="002E3F90" w:rsidRDefault="00B145AE">
      <w:pPr>
        <w:pStyle w:val="Normal2"/>
        <w:ind w:left="0"/>
        <w:rPr>
          <w:rFonts w:ascii="Arial" w:hAnsi="Arial" w:cs="Arial"/>
          <w:noProof/>
          <w:szCs w:val="22"/>
        </w:rPr>
      </w:pPr>
    </w:p>
    <w:p w14:paraId="7018B74B" w14:textId="77777777" w:rsidR="00B145AE" w:rsidRPr="002E3F90" w:rsidRDefault="00B145AE" w:rsidP="0044325C">
      <w:pPr>
        <w:pStyle w:val="Titre2"/>
        <w:jc w:val="left"/>
        <w:rPr>
          <w:rFonts w:ascii="Arial" w:hAnsi="Arial" w:cs="Arial"/>
          <w:sz w:val="24"/>
          <w:szCs w:val="22"/>
        </w:rPr>
      </w:pPr>
      <w:bookmarkStart w:id="15" w:name="_Toc145406296"/>
      <w:bookmarkStart w:id="16" w:name="_Toc147544541"/>
      <w:r w:rsidRPr="002E3F90">
        <w:rPr>
          <w:rFonts w:ascii="Arial" w:hAnsi="Arial" w:cs="Arial"/>
          <w:sz w:val="24"/>
          <w:szCs w:val="22"/>
        </w:rPr>
        <w:t>4.3.1 – Présentation des candidatures</w:t>
      </w:r>
      <w:bookmarkEnd w:id="15"/>
      <w:bookmarkEnd w:id="16"/>
    </w:p>
    <w:p w14:paraId="7018B74C" w14:textId="77777777" w:rsidR="00B145AE" w:rsidRDefault="00B145AE">
      <w:pPr>
        <w:pStyle w:val="Normal2"/>
        <w:rPr>
          <w:rFonts w:ascii="Arial" w:hAnsi="Arial" w:cs="Arial"/>
          <w:noProof/>
          <w:szCs w:val="22"/>
        </w:rPr>
      </w:pPr>
    </w:p>
    <w:p w14:paraId="7018B74E" w14:textId="77777777" w:rsidR="001030F1" w:rsidRPr="000A409F" w:rsidRDefault="001030F1" w:rsidP="001030F1">
      <w:pPr>
        <w:keepLines/>
        <w:jc w:val="both"/>
        <w:rPr>
          <w:rFonts w:ascii="Arial" w:hAnsi="Arial" w:cs="Arial"/>
          <w:szCs w:val="22"/>
        </w:rPr>
      </w:pPr>
    </w:p>
    <w:p w14:paraId="7018B74F" w14:textId="77777777" w:rsidR="001030F1" w:rsidRPr="000A409F" w:rsidRDefault="001030F1" w:rsidP="001030F1">
      <w:pPr>
        <w:keepLines/>
        <w:jc w:val="both"/>
        <w:rPr>
          <w:rFonts w:ascii="Arial" w:hAnsi="Arial" w:cs="Arial"/>
        </w:rPr>
      </w:pPr>
      <w:r w:rsidRPr="000A409F">
        <w:rPr>
          <w:rFonts w:ascii="Arial" w:hAnsi="Arial" w:cs="Arial"/>
        </w:rPr>
        <w:t xml:space="preserve">En cas de groupement, les documents ci-après, doivent être fournis par </w:t>
      </w:r>
      <w:r w:rsidRPr="000A409F">
        <w:rPr>
          <w:rFonts w:ascii="Arial" w:hAnsi="Arial" w:cs="Arial"/>
          <w:u w:val="single"/>
        </w:rPr>
        <w:t>chaque membre du groupement</w:t>
      </w:r>
      <w:r w:rsidRPr="000A409F">
        <w:rPr>
          <w:rFonts w:ascii="Arial" w:hAnsi="Arial" w:cs="Arial"/>
        </w:rPr>
        <w:t>, sauf mention contraire.</w:t>
      </w:r>
    </w:p>
    <w:p w14:paraId="7018B750" w14:textId="77777777" w:rsidR="001030F1" w:rsidRPr="000A409F" w:rsidRDefault="001030F1" w:rsidP="001030F1">
      <w:pPr>
        <w:keepLines/>
        <w:jc w:val="both"/>
        <w:rPr>
          <w:rFonts w:ascii="Arial" w:hAnsi="Arial" w:cs="Arial"/>
        </w:rPr>
      </w:pPr>
    </w:p>
    <w:p w14:paraId="7018B751" w14:textId="77777777" w:rsidR="001030F1" w:rsidRPr="000A409F" w:rsidRDefault="001030F1" w:rsidP="001030F1">
      <w:pPr>
        <w:keepLines/>
        <w:jc w:val="both"/>
        <w:rPr>
          <w:rFonts w:ascii="Arial" w:hAnsi="Arial" w:cs="Arial"/>
        </w:rPr>
      </w:pPr>
      <w:r w:rsidRPr="000A409F">
        <w:rPr>
          <w:rFonts w:ascii="Arial" w:hAnsi="Arial" w:cs="Arial"/>
        </w:rPr>
        <w:t xml:space="preserve">Chaque candidat peut utiliser le Document Unique de Marché Européen (« Service DUME » disponible sur le profil acheteur </w:t>
      </w:r>
      <w:hyperlink r:id="rId20" w:history="1">
        <w:r w:rsidRPr="000A409F">
          <w:rPr>
            <w:rStyle w:val="Lienhypertexte"/>
            <w:rFonts w:ascii="Arial" w:hAnsi="Arial" w:cs="Arial"/>
          </w:rPr>
          <w:t>www.marches-securises.fr</w:t>
        </w:r>
      </w:hyperlink>
      <w:r w:rsidRPr="000A409F">
        <w:rPr>
          <w:rFonts w:ascii="Arial" w:hAnsi="Arial" w:cs="Arial"/>
        </w:rPr>
        <w:t xml:space="preserve">) ou les formulaires DC1 (lettre de candidature) et DC2 (déclaration du candidat) pour présenter sa candidature. </w:t>
      </w:r>
    </w:p>
    <w:p w14:paraId="7018B752" w14:textId="77777777" w:rsidR="001030F1" w:rsidRPr="000A409F" w:rsidRDefault="001030F1" w:rsidP="001030F1">
      <w:pPr>
        <w:keepLines/>
        <w:jc w:val="both"/>
        <w:rPr>
          <w:rFonts w:ascii="Arial" w:hAnsi="Arial" w:cs="Arial"/>
        </w:rPr>
      </w:pPr>
      <w:r w:rsidRPr="000A409F">
        <w:rPr>
          <w:rFonts w:ascii="Arial" w:hAnsi="Arial" w:cs="Arial"/>
        </w:rPr>
        <w:t xml:space="preserve">Les DC1 et DC2 sont disponibles gratuitement sur le site </w:t>
      </w:r>
      <w:hyperlink r:id="rId21" w:history="1">
        <w:r w:rsidRPr="000A409F">
          <w:rPr>
            <w:rStyle w:val="Lienhypertexte"/>
            <w:rFonts w:ascii="Arial" w:hAnsi="Arial" w:cs="Arial"/>
          </w:rPr>
          <w:t>https://www.economie.gouv.fr/daj/formulaires</w:t>
        </w:r>
      </w:hyperlink>
      <w:r w:rsidRPr="000A409F">
        <w:rPr>
          <w:rFonts w:ascii="Arial" w:hAnsi="Arial" w:cs="Arial"/>
        </w:rPr>
        <w:t>.</w:t>
      </w:r>
    </w:p>
    <w:p w14:paraId="7018B753" w14:textId="77777777" w:rsidR="004F19F4" w:rsidRPr="00AA7CD9" w:rsidRDefault="004F19F4" w:rsidP="004F19F4">
      <w:pPr>
        <w:keepLines/>
        <w:tabs>
          <w:tab w:val="left" w:pos="567"/>
          <w:tab w:val="left" w:pos="851"/>
          <w:tab w:val="left" w:pos="1134"/>
        </w:tabs>
        <w:ind w:left="284" w:firstLine="284"/>
        <w:jc w:val="both"/>
        <w:rPr>
          <w:rFonts w:ascii="Arial Narrow" w:hAnsi="Arial Narrow"/>
        </w:rPr>
      </w:pPr>
    </w:p>
    <w:p w14:paraId="7018B754" w14:textId="77777777" w:rsidR="004F19F4" w:rsidRPr="00827FF3" w:rsidRDefault="004F19F4" w:rsidP="004F19F4">
      <w:pPr>
        <w:keepLines/>
        <w:tabs>
          <w:tab w:val="left" w:pos="567"/>
          <w:tab w:val="left" w:pos="851"/>
          <w:tab w:val="left" w:pos="1134"/>
        </w:tabs>
        <w:ind w:left="284" w:firstLine="284"/>
        <w:jc w:val="both"/>
        <w:rPr>
          <w:rFonts w:ascii="Arial" w:hAnsi="Arial" w:cs="Arial"/>
          <w:b/>
        </w:rPr>
      </w:pPr>
      <w:r w:rsidRPr="00FC6DB6">
        <w:rPr>
          <w:rFonts w:ascii="Arial" w:hAnsi="Arial" w:cs="Arial"/>
          <w:b/>
        </w:rPr>
        <w:t xml:space="preserve">1 - Les renseignements concernant la situation juridique de l’entreprise tels que prévus à l’article </w:t>
      </w:r>
      <w:r w:rsidR="00007D58" w:rsidRPr="00FC6DB6">
        <w:rPr>
          <w:rFonts w:ascii="Arial" w:hAnsi="Arial" w:cs="Arial"/>
          <w:b/>
        </w:rPr>
        <w:t>R.2143-3 du code de la commande publique</w:t>
      </w:r>
      <w:r w:rsidR="003C0005">
        <w:rPr>
          <w:rFonts w:ascii="Arial" w:hAnsi="Arial" w:cs="Arial"/>
          <w:b/>
        </w:rPr>
        <w:t xml:space="preserve"> </w:t>
      </w:r>
      <w:r w:rsidRPr="00FC6DB6">
        <w:rPr>
          <w:rFonts w:ascii="Arial" w:hAnsi="Arial" w:cs="Arial"/>
          <w:b/>
        </w:rPr>
        <w:t>:</w:t>
      </w:r>
    </w:p>
    <w:p w14:paraId="7018B755"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56" w14:textId="77777777" w:rsidR="001030F1" w:rsidRPr="000A409F" w:rsidRDefault="001030F1" w:rsidP="001030F1">
      <w:pPr>
        <w:pStyle w:val="Normal2"/>
        <w:numPr>
          <w:ilvl w:val="0"/>
          <w:numId w:val="24"/>
        </w:numPr>
        <w:tabs>
          <w:tab w:val="clear" w:pos="851"/>
        </w:tabs>
        <w:overflowPunct/>
        <w:autoSpaceDE/>
        <w:autoSpaceDN/>
        <w:adjustRightInd/>
        <w:textAlignment w:val="auto"/>
        <w:rPr>
          <w:rFonts w:ascii="Arial" w:hAnsi="Arial" w:cs="Arial"/>
          <w:b/>
        </w:rPr>
      </w:pPr>
      <w:r w:rsidRPr="000A409F">
        <w:rPr>
          <w:rFonts w:ascii="Arial" w:hAnsi="Arial" w:cs="Arial"/>
          <w:b/>
        </w:rPr>
        <w:t xml:space="preserve">DUME </w:t>
      </w:r>
      <w:r w:rsidRPr="000A409F">
        <w:rPr>
          <w:rFonts w:ascii="Arial" w:hAnsi="Arial" w:cs="Arial"/>
        </w:rPr>
        <w:t>(déclaration pré-remplie par la plateforme de dématérialisation en cas de candidature DUME) – pour chaque membre du groupement et pour chaque sous-traitant</w:t>
      </w:r>
    </w:p>
    <w:p w14:paraId="7018B757" w14:textId="77777777" w:rsidR="00E64E0C" w:rsidRPr="00827FF3" w:rsidRDefault="00E64E0C" w:rsidP="00E64E0C">
      <w:pPr>
        <w:keepLines/>
        <w:numPr>
          <w:ilvl w:val="0"/>
          <w:numId w:val="24"/>
        </w:numPr>
        <w:tabs>
          <w:tab w:val="left" w:pos="567"/>
          <w:tab w:val="left" w:pos="851"/>
          <w:tab w:val="left" w:pos="1134"/>
        </w:tabs>
        <w:jc w:val="both"/>
        <w:rPr>
          <w:rFonts w:ascii="Arial" w:hAnsi="Arial" w:cs="Arial"/>
          <w:b/>
        </w:rPr>
      </w:pPr>
      <w:r w:rsidRPr="00827FF3">
        <w:rPr>
          <w:rFonts w:ascii="Arial" w:hAnsi="Arial" w:cs="Arial"/>
          <w:b/>
        </w:rPr>
        <w:t>Ou, en cas de candidature classique</w:t>
      </w:r>
      <w:r w:rsidR="001030F1">
        <w:rPr>
          <w:rFonts w:ascii="Arial" w:hAnsi="Arial" w:cs="Arial"/>
          <w:b/>
        </w:rPr>
        <w:t> :</w:t>
      </w:r>
    </w:p>
    <w:p w14:paraId="7018B758" w14:textId="77777777" w:rsidR="004F19F4" w:rsidRPr="00827FF3" w:rsidRDefault="004F19F4" w:rsidP="004F19F4">
      <w:pPr>
        <w:keepLines/>
        <w:numPr>
          <w:ilvl w:val="0"/>
          <w:numId w:val="24"/>
        </w:numPr>
        <w:tabs>
          <w:tab w:val="left" w:pos="567"/>
          <w:tab w:val="left" w:pos="851"/>
          <w:tab w:val="left" w:pos="1134"/>
        </w:tabs>
        <w:ind w:left="851"/>
        <w:jc w:val="both"/>
        <w:rPr>
          <w:rFonts w:ascii="Arial" w:hAnsi="Arial" w:cs="Arial"/>
        </w:rPr>
      </w:pPr>
      <w:r w:rsidRPr="00827FF3">
        <w:rPr>
          <w:rFonts w:ascii="Arial" w:hAnsi="Arial" w:cs="Arial"/>
          <w:b/>
        </w:rPr>
        <w:t>Lettre de candidature </w:t>
      </w:r>
      <w:r w:rsidRPr="00827FF3">
        <w:rPr>
          <w:rFonts w:ascii="Arial" w:hAnsi="Arial" w:cs="Arial"/>
        </w:rPr>
        <w:t>(</w:t>
      </w:r>
      <w:r w:rsidRPr="00827FF3">
        <w:rPr>
          <w:rFonts w:ascii="Arial" w:hAnsi="Arial" w:cs="Arial"/>
          <w:i/>
        </w:rPr>
        <w:t>formulaire</w:t>
      </w:r>
      <w:r w:rsidRPr="00827FF3">
        <w:rPr>
          <w:rFonts w:ascii="Arial" w:hAnsi="Arial" w:cs="Arial"/>
        </w:rPr>
        <w:t xml:space="preserve"> </w:t>
      </w:r>
      <w:r w:rsidRPr="00827FF3">
        <w:rPr>
          <w:rFonts w:ascii="Arial" w:hAnsi="Arial" w:cs="Arial"/>
          <w:i/>
        </w:rPr>
        <w:t>DC1 ou forme libre</w:t>
      </w:r>
      <w:r w:rsidRPr="00827FF3">
        <w:rPr>
          <w:rFonts w:ascii="Arial" w:hAnsi="Arial" w:cs="Arial"/>
        </w:rPr>
        <w:t>) ;</w:t>
      </w:r>
    </w:p>
    <w:p w14:paraId="7018B759" w14:textId="77777777" w:rsidR="00255BA0" w:rsidRPr="001B59B0" w:rsidRDefault="00255BA0" w:rsidP="00255BA0">
      <w:pPr>
        <w:keepLines/>
        <w:numPr>
          <w:ilvl w:val="0"/>
          <w:numId w:val="24"/>
        </w:numPr>
        <w:tabs>
          <w:tab w:val="left" w:pos="567"/>
          <w:tab w:val="left" w:pos="851"/>
          <w:tab w:val="left" w:pos="1134"/>
        </w:tabs>
        <w:ind w:left="851"/>
        <w:jc w:val="both"/>
        <w:rPr>
          <w:rFonts w:ascii="Arial" w:hAnsi="Arial" w:cs="Arial"/>
        </w:rPr>
      </w:pPr>
      <w:r w:rsidRPr="001B59B0">
        <w:rPr>
          <w:rFonts w:ascii="Arial" w:hAnsi="Arial" w:cs="Arial"/>
          <w:b/>
        </w:rPr>
        <w:t>Déclarations sur l’honneur</w:t>
      </w:r>
      <w:r w:rsidRPr="001B59B0">
        <w:rPr>
          <w:rFonts w:ascii="Arial" w:hAnsi="Arial" w:cs="Arial"/>
        </w:rPr>
        <w:t xml:space="preserve"> pour justifier que le candidat n’entre dans aucun des cas des </w:t>
      </w:r>
      <w:r w:rsidRPr="001B59B0">
        <w:rPr>
          <w:rFonts w:ascii="Arial" w:hAnsi="Arial" w:cs="Arial"/>
          <w:b/>
        </w:rPr>
        <w:t>interdictions de soumissionner</w:t>
      </w:r>
      <w:r>
        <w:rPr>
          <w:rFonts w:ascii="Arial" w:hAnsi="Arial" w:cs="Arial"/>
        </w:rPr>
        <w:t xml:space="preserve"> mentionnées aux </w:t>
      </w:r>
      <w:r w:rsidRPr="001B59B0">
        <w:rPr>
          <w:rFonts w:ascii="Arial" w:hAnsi="Arial" w:cs="Arial"/>
        </w:rPr>
        <w:t>article</w:t>
      </w:r>
      <w:r>
        <w:rPr>
          <w:rFonts w:ascii="Arial" w:hAnsi="Arial" w:cs="Arial"/>
        </w:rPr>
        <w:t>s</w:t>
      </w:r>
      <w:r w:rsidRPr="001B59B0">
        <w:rPr>
          <w:rFonts w:ascii="Arial" w:hAnsi="Arial" w:cs="Arial"/>
        </w:rPr>
        <w:t xml:space="preserve"> </w:t>
      </w:r>
      <w:r>
        <w:rPr>
          <w:rFonts w:ascii="Arial" w:hAnsi="Arial" w:cs="Arial"/>
          <w:b/>
          <w:szCs w:val="22"/>
        </w:rPr>
        <w:t>L. 2141-1 à L. 2141-5 et L. 2141-7 à L. 2141-11 du Code de la Commande Publique</w:t>
      </w:r>
      <w:r w:rsidRPr="001B59B0">
        <w:rPr>
          <w:rFonts w:ascii="Arial" w:hAnsi="Arial" w:cs="Arial"/>
          <w:bCs/>
        </w:rPr>
        <w:t xml:space="preserve"> (</w:t>
      </w:r>
      <w:r w:rsidRPr="001B59B0">
        <w:rPr>
          <w:rFonts w:ascii="Arial" w:hAnsi="Arial" w:cs="Arial"/>
          <w:bCs/>
          <w:i/>
        </w:rPr>
        <w:t>déclarations correspondantes dans le formulaire DC1</w:t>
      </w:r>
      <w:r w:rsidRPr="001B59B0">
        <w:rPr>
          <w:rFonts w:ascii="Arial" w:hAnsi="Arial" w:cs="Arial"/>
          <w:bCs/>
        </w:rPr>
        <w:t>) ;</w:t>
      </w:r>
    </w:p>
    <w:p w14:paraId="7018B75A" w14:textId="77777777" w:rsidR="004F19F4" w:rsidRPr="00FC6DB6" w:rsidRDefault="004F19F4" w:rsidP="004F19F4">
      <w:pPr>
        <w:keepLines/>
        <w:tabs>
          <w:tab w:val="left" w:pos="567"/>
          <w:tab w:val="left" w:pos="851"/>
          <w:tab w:val="left" w:pos="1134"/>
        </w:tabs>
        <w:ind w:left="284" w:firstLine="284"/>
        <w:jc w:val="both"/>
        <w:rPr>
          <w:rFonts w:ascii="Arial" w:hAnsi="Arial" w:cs="Arial"/>
        </w:rPr>
      </w:pPr>
    </w:p>
    <w:p w14:paraId="7018B75B" w14:textId="77777777" w:rsidR="00255BA0" w:rsidRPr="00827FF3" w:rsidRDefault="00255BA0" w:rsidP="00255BA0">
      <w:pPr>
        <w:keepLines/>
        <w:tabs>
          <w:tab w:val="left" w:pos="567"/>
          <w:tab w:val="left" w:pos="851"/>
          <w:tab w:val="left" w:pos="1134"/>
        </w:tabs>
        <w:ind w:left="284" w:firstLine="284"/>
        <w:jc w:val="both"/>
        <w:rPr>
          <w:rFonts w:ascii="Arial" w:hAnsi="Arial" w:cs="Arial"/>
          <w:b/>
        </w:rPr>
      </w:pPr>
      <w:r w:rsidRPr="00FC6DB6">
        <w:rPr>
          <w:rFonts w:ascii="Arial" w:hAnsi="Arial" w:cs="Arial"/>
          <w:b/>
        </w:rPr>
        <w:t>2 - Les renseignements concernant la capacité économique et financière de l’entreprise te</w:t>
      </w:r>
      <w:r>
        <w:rPr>
          <w:rFonts w:ascii="Arial" w:hAnsi="Arial" w:cs="Arial"/>
          <w:b/>
        </w:rPr>
        <w:t>ls que prévus à l’article R.2143</w:t>
      </w:r>
      <w:r w:rsidRPr="00FC6DB6">
        <w:rPr>
          <w:rFonts w:ascii="Arial" w:hAnsi="Arial" w:cs="Arial"/>
          <w:b/>
        </w:rPr>
        <w:t>-</w:t>
      </w:r>
      <w:r>
        <w:rPr>
          <w:rFonts w:ascii="Arial" w:hAnsi="Arial" w:cs="Arial"/>
          <w:b/>
        </w:rPr>
        <w:t>3 et R.2143-11 du Code de la Commande P</w:t>
      </w:r>
      <w:r w:rsidRPr="00FC6DB6">
        <w:rPr>
          <w:rFonts w:ascii="Arial" w:hAnsi="Arial" w:cs="Arial"/>
          <w:b/>
        </w:rPr>
        <w:t>ublique :</w:t>
      </w:r>
    </w:p>
    <w:p w14:paraId="7018B75C"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5D" w14:textId="77777777" w:rsidR="001030F1" w:rsidRPr="000A409F" w:rsidRDefault="001030F1" w:rsidP="001030F1">
      <w:pPr>
        <w:pStyle w:val="Normal2"/>
        <w:numPr>
          <w:ilvl w:val="0"/>
          <w:numId w:val="27"/>
        </w:numPr>
        <w:tabs>
          <w:tab w:val="clear" w:pos="851"/>
        </w:tabs>
        <w:overflowPunct/>
        <w:autoSpaceDE/>
        <w:autoSpaceDN/>
        <w:adjustRightInd/>
        <w:textAlignment w:val="auto"/>
        <w:rPr>
          <w:rFonts w:ascii="Arial" w:hAnsi="Arial" w:cs="Arial"/>
          <w:b/>
        </w:rPr>
      </w:pPr>
      <w:r w:rsidRPr="000A409F">
        <w:rPr>
          <w:rFonts w:ascii="Arial" w:hAnsi="Arial" w:cs="Arial"/>
          <w:b/>
        </w:rPr>
        <w:t xml:space="preserve">DUME </w:t>
      </w:r>
      <w:r w:rsidRPr="000A409F">
        <w:rPr>
          <w:rFonts w:ascii="Arial" w:hAnsi="Arial" w:cs="Arial"/>
        </w:rPr>
        <w:t>(déclaration pré-remplie par la plateforme de dématérialisation en cas de candidature DUME) – pour chaque membre du groupement et pour chaque sous-traitant</w:t>
      </w:r>
    </w:p>
    <w:p w14:paraId="7018B75E" w14:textId="77777777" w:rsidR="00E64E0C" w:rsidRPr="00827FF3" w:rsidRDefault="00E64E0C" w:rsidP="00E64E0C">
      <w:pPr>
        <w:keepLines/>
        <w:numPr>
          <w:ilvl w:val="0"/>
          <w:numId w:val="27"/>
        </w:numPr>
        <w:tabs>
          <w:tab w:val="left" w:pos="567"/>
          <w:tab w:val="left" w:pos="851"/>
          <w:tab w:val="left" w:pos="1134"/>
        </w:tabs>
        <w:jc w:val="both"/>
        <w:rPr>
          <w:rFonts w:ascii="Arial" w:hAnsi="Arial" w:cs="Arial"/>
          <w:b/>
        </w:rPr>
      </w:pPr>
      <w:r w:rsidRPr="00827FF3">
        <w:rPr>
          <w:rFonts w:ascii="Arial" w:hAnsi="Arial" w:cs="Arial"/>
          <w:b/>
        </w:rPr>
        <w:t>Ou, en cas de candidature classique</w:t>
      </w:r>
      <w:r w:rsidR="001030F1">
        <w:rPr>
          <w:rFonts w:ascii="Arial" w:hAnsi="Arial" w:cs="Arial"/>
          <w:b/>
        </w:rPr>
        <w:t> :</w:t>
      </w:r>
    </w:p>
    <w:p w14:paraId="7018B75F"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60" w14:textId="77777777" w:rsidR="004F19F4" w:rsidRPr="00A567C1" w:rsidRDefault="004F19F4" w:rsidP="004F19F4">
      <w:pPr>
        <w:keepLines/>
        <w:numPr>
          <w:ilvl w:val="0"/>
          <w:numId w:val="22"/>
        </w:numPr>
        <w:tabs>
          <w:tab w:val="left" w:pos="567"/>
          <w:tab w:val="left" w:pos="851"/>
          <w:tab w:val="left" w:pos="1134"/>
        </w:tabs>
        <w:ind w:left="851"/>
        <w:jc w:val="both"/>
        <w:rPr>
          <w:rFonts w:ascii="Arial" w:hAnsi="Arial" w:cs="Arial"/>
          <w:color w:val="000000" w:themeColor="text1"/>
        </w:rPr>
      </w:pPr>
      <w:r w:rsidRPr="00A567C1">
        <w:rPr>
          <w:rFonts w:ascii="Arial" w:hAnsi="Arial" w:cs="Arial"/>
          <w:color w:val="000000" w:themeColor="text1"/>
        </w:rPr>
        <w:t>Déclaration concernant le chiffre d’affaires global et le chiffre d’affaires concernant les travaux objet du contrat, réalisés au cours des trois derniers exercices disponibles. Les candidats n’étant pas en mesure de produire les pièces exigées pour prouver leurs capacités financières, peuvent produire tout autre document considéré comme équivalent par le pouvoir adjudicateur ; </w:t>
      </w:r>
    </w:p>
    <w:p w14:paraId="7018B761" w14:textId="77777777" w:rsidR="004F19F4" w:rsidRPr="00827FF3" w:rsidRDefault="004F19F4" w:rsidP="004F19F4">
      <w:pPr>
        <w:keepLines/>
        <w:tabs>
          <w:tab w:val="left" w:pos="567"/>
          <w:tab w:val="left" w:pos="851"/>
          <w:tab w:val="left" w:pos="1134"/>
        </w:tabs>
        <w:ind w:left="284" w:firstLine="284"/>
        <w:jc w:val="both"/>
        <w:rPr>
          <w:rFonts w:ascii="Arial" w:hAnsi="Arial" w:cs="Arial"/>
        </w:rPr>
      </w:pPr>
    </w:p>
    <w:p w14:paraId="7018B762" w14:textId="77777777" w:rsidR="00255BA0" w:rsidRPr="002A6BFA" w:rsidRDefault="00255BA0" w:rsidP="00255BA0">
      <w:pPr>
        <w:keepLines/>
        <w:tabs>
          <w:tab w:val="left" w:pos="567"/>
          <w:tab w:val="left" w:pos="851"/>
          <w:tab w:val="left" w:pos="1134"/>
        </w:tabs>
        <w:ind w:left="284"/>
        <w:jc w:val="both"/>
        <w:rPr>
          <w:rFonts w:ascii="Arial" w:hAnsi="Arial" w:cs="Arial"/>
          <w:color w:val="0000FF"/>
        </w:rPr>
      </w:pPr>
      <w:r>
        <w:rPr>
          <w:rFonts w:ascii="Arial" w:hAnsi="Arial" w:cs="Arial"/>
          <w:b/>
        </w:rPr>
        <w:tab/>
      </w:r>
      <w:r w:rsidRPr="002A6BFA">
        <w:rPr>
          <w:rFonts w:ascii="Arial" w:hAnsi="Arial" w:cs="Arial"/>
          <w:b/>
        </w:rPr>
        <w:t>3 - Les renseignements concernant les références professionnelles et la capacité technique de l’entreprise tel</w:t>
      </w:r>
      <w:r>
        <w:rPr>
          <w:rFonts w:ascii="Arial" w:hAnsi="Arial" w:cs="Arial"/>
          <w:b/>
        </w:rPr>
        <w:t xml:space="preserve">s que prévus aux articles R.2143-3 et R.2143-11 </w:t>
      </w:r>
      <w:r w:rsidRPr="002A6BFA">
        <w:rPr>
          <w:rFonts w:ascii="Arial" w:hAnsi="Arial" w:cs="Arial"/>
          <w:b/>
        </w:rPr>
        <w:t xml:space="preserve">du </w:t>
      </w:r>
      <w:r>
        <w:rPr>
          <w:rFonts w:ascii="Arial" w:hAnsi="Arial" w:cs="Arial"/>
          <w:b/>
        </w:rPr>
        <w:t xml:space="preserve">Code de la Commande </w:t>
      </w:r>
      <w:commentRangeStart w:id="17"/>
      <w:r>
        <w:rPr>
          <w:rFonts w:ascii="Arial" w:hAnsi="Arial" w:cs="Arial"/>
          <w:b/>
        </w:rPr>
        <w:t>P</w:t>
      </w:r>
      <w:r w:rsidRPr="002A6BFA">
        <w:rPr>
          <w:rFonts w:ascii="Arial" w:hAnsi="Arial" w:cs="Arial"/>
          <w:b/>
        </w:rPr>
        <w:t>ublique</w:t>
      </w:r>
      <w:commentRangeEnd w:id="17"/>
      <w:r w:rsidR="006136F8">
        <w:rPr>
          <w:rStyle w:val="Marquedecommentaire"/>
        </w:rPr>
        <w:commentReference w:id="17"/>
      </w:r>
      <w:r w:rsidRPr="002A6BFA">
        <w:rPr>
          <w:rFonts w:ascii="Arial" w:hAnsi="Arial" w:cs="Arial"/>
          <w:b/>
        </w:rPr>
        <w:t xml:space="preserve"> :</w:t>
      </w:r>
      <w:r>
        <w:rPr>
          <w:rFonts w:ascii="Arial" w:hAnsi="Arial" w:cs="Arial"/>
          <w:b/>
        </w:rPr>
        <w:t xml:space="preserve"> </w:t>
      </w:r>
    </w:p>
    <w:p w14:paraId="7018B765" w14:textId="5E3A05C5" w:rsidR="000B234B" w:rsidRDefault="00267727" w:rsidP="004F19F4">
      <w:pPr>
        <w:keepLines/>
        <w:numPr>
          <w:ilvl w:val="0"/>
          <w:numId w:val="23"/>
        </w:numPr>
        <w:tabs>
          <w:tab w:val="left" w:pos="567"/>
          <w:tab w:val="left" w:pos="851"/>
          <w:tab w:val="left" w:pos="1134"/>
        </w:tabs>
        <w:ind w:left="851"/>
        <w:jc w:val="both"/>
        <w:rPr>
          <w:rFonts w:ascii="Arial" w:hAnsi="Arial" w:cs="Arial"/>
        </w:rPr>
      </w:pPr>
      <w:r w:rsidRPr="002E2FBA">
        <w:rPr>
          <w:rFonts w:ascii="Arial" w:hAnsi="Arial" w:cs="Arial"/>
          <w:b/>
        </w:rPr>
        <w:t>Liste des principaux services effectués au cours des trois dernières années</w:t>
      </w:r>
      <w:r w:rsidRPr="002E2FBA">
        <w:rPr>
          <w:rFonts w:ascii="Arial" w:hAnsi="Arial" w:cs="Arial"/>
        </w:rPr>
        <w:t xml:space="preserve">, indiquant le montant, la date et le destinataire public ou privé. Cette liste comprendra notamment des </w:t>
      </w:r>
      <w:r w:rsidRPr="002E2FBA">
        <w:rPr>
          <w:rFonts w:ascii="Arial" w:hAnsi="Arial" w:cs="Arial"/>
          <w:b/>
        </w:rPr>
        <w:t xml:space="preserve">références pour des prestations similaires (en termes de montant des prestations, ainsi qu’en termes de multiplicité des lieux d’intervention et des types de prestations sur chacun des lieux) </w:t>
      </w:r>
      <w:r w:rsidRPr="002E2FBA">
        <w:rPr>
          <w:rFonts w:ascii="Arial" w:hAnsi="Arial" w:cs="Arial"/>
        </w:rPr>
        <w:t>réalisées au cours des trois dernières années</w:t>
      </w:r>
    </w:p>
    <w:p w14:paraId="56D787C0" w14:textId="77777777" w:rsidR="00922E37" w:rsidRPr="00922E37" w:rsidRDefault="00922E37" w:rsidP="00922E37">
      <w:pPr>
        <w:pStyle w:val="listeniveau1"/>
        <w:numPr>
          <w:ilvl w:val="0"/>
          <w:numId w:val="23"/>
        </w:numPr>
        <w:rPr>
          <w:rFonts w:ascii="Arial" w:hAnsi="Arial" w:cs="Arial"/>
          <w:b/>
          <w:sz w:val="24"/>
          <w:szCs w:val="24"/>
        </w:rPr>
      </w:pPr>
      <w:r w:rsidRPr="00922E37">
        <w:rPr>
          <w:rFonts w:ascii="Arial" w:hAnsi="Arial" w:cs="Arial"/>
          <w:b/>
          <w:sz w:val="24"/>
          <w:szCs w:val="24"/>
          <w:highlight w:val="cyan"/>
        </w:rPr>
        <w:t xml:space="preserve">Une déclaration indiquant </w:t>
      </w:r>
      <w:r w:rsidRPr="00922E37">
        <w:rPr>
          <w:rFonts w:ascii="Arial" w:hAnsi="Arial" w:cs="Arial"/>
          <w:b/>
          <w:color w:val="FF0000"/>
          <w:sz w:val="24"/>
          <w:szCs w:val="24"/>
          <w:highlight w:val="cyan"/>
        </w:rPr>
        <w:t>les effectifs moyens annuels</w:t>
      </w:r>
      <w:r w:rsidRPr="00922E37">
        <w:rPr>
          <w:rFonts w:ascii="Arial" w:hAnsi="Arial" w:cs="Arial"/>
          <w:b/>
          <w:color w:val="FF0000"/>
          <w:sz w:val="24"/>
          <w:szCs w:val="24"/>
        </w:rPr>
        <w:t xml:space="preserve"> </w:t>
      </w:r>
      <w:r w:rsidRPr="00922E37">
        <w:rPr>
          <w:rFonts w:ascii="Arial" w:hAnsi="Arial" w:cs="Arial"/>
          <w:sz w:val="24"/>
          <w:szCs w:val="24"/>
        </w:rPr>
        <w:t xml:space="preserve">du candidat et l'importance du personnel d'encadrement </w:t>
      </w:r>
      <w:r w:rsidRPr="00922E37">
        <w:rPr>
          <w:rFonts w:ascii="Arial" w:hAnsi="Arial" w:cs="Arial"/>
          <w:sz w:val="24"/>
          <w:szCs w:val="24"/>
          <w:u w:val="single"/>
        </w:rPr>
        <w:t>pendant les trois dernières années</w:t>
      </w:r>
      <w:r w:rsidRPr="00922E37">
        <w:rPr>
          <w:rFonts w:ascii="Arial" w:hAnsi="Arial" w:cs="Arial"/>
          <w:sz w:val="24"/>
          <w:szCs w:val="24"/>
        </w:rPr>
        <w:t> ;</w:t>
      </w:r>
    </w:p>
    <w:p w14:paraId="634BE0CB" w14:textId="77E58455" w:rsidR="00922E37" w:rsidRPr="00922E37" w:rsidRDefault="00922E37" w:rsidP="00922E37">
      <w:pPr>
        <w:pStyle w:val="listeniveau1"/>
        <w:numPr>
          <w:ilvl w:val="0"/>
          <w:numId w:val="23"/>
        </w:numPr>
        <w:rPr>
          <w:rFonts w:ascii="Arial" w:hAnsi="Arial" w:cs="Arial"/>
          <w:sz w:val="24"/>
          <w:szCs w:val="24"/>
        </w:rPr>
      </w:pPr>
      <w:r w:rsidRPr="00922E37">
        <w:rPr>
          <w:rFonts w:ascii="Arial" w:hAnsi="Arial" w:cs="Arial"/>
          <w:b/>
          <w:sz w:val="24"/>
          <w:szCs w:val="24"/>
          <w:highlight w:val="cyan"/>
        </w:rPr>
        <w:t xml:space="preserve">Déclaration indiquant </w:t>
      </w:r>
      <w:r w:rsidRPr="00922E37">
        <w:rPr>
          <w:rFonts w:ascii="Arial" w:hAnsi="Arial" w:cs="Arial"/>
          <w:b/>
          <w:color w:val="FF0000"/>
          <w:sz w:val="24"/>
          <w:szCs w:val="24"/>
          <w:highlight w:val="cyan"/>
        </w:rPr>
        <w:t>l’outillage, le matériel et l’équipement</w:t>
      </w:r>
      <w:r w:rsidRPr="00922E37">
        <w:rPr>
          <w:rFonts w:ascii="Arial" w:hAnsi="Arial" w:cs="Arial"/>
          <w:b/>
          <w:sz w:val="24"/>
          <w:szCs w:val="24"/>
          <w:highlight w:val="cyan"/>
        </w:rPr>
        <w:t xml:space="preserve"> technique</w:t>
      </w:r>
      <w:r w:rsidRPr="00922E37">
        <w:rPr>
          <w:rFonts w:ascii="Arial" w:hAnsi="Arial" w:cs="Arial"/>
          <w:sz w:val="24"/>
          <w:szCs w:val="24"/>
        </w:rPr>
        <w:t xml:space="preserve"> dont le candidat dispose pour la réalisation de contrats de même nature ;</w:t>
      </w:r>
    </w:p>
    <w:p w14:paraId="7018B767" w14:textId="77777777" w:rsidR="004F19F4" w:rsidRPr="00827FF3" w:rsidRDefault="004F19F4" w:rsidP="004F19F4">
      <w:pPr>
        <w:pStyle w:val="Normal2"/>
        <w:tabs>
          <w:tab w:val="clear" w:pos="567"/>
          <w:tab w:val="clear" w:pos="851"/>
          <w:tab w:val="clear" w:pos="1134"/>
        </w:tabs>
        <w:spacing w:before="60"/>
        <w:ind w:left="1800" w:firstLine="0"/>
        <w:rPr>
          <w:rFonts w:ascii="Arial" w:hAnsi="Arial" w:cs="Arial"/>
          <w:noProof/>
          <w:color w:val="33CCCC"/>
          <w:szCs w:val="24"/>
        </w:rPr>
      </w:pPr>
    </w:p>
    <w:p w14:paraId="7018B769" w14:textId="77777777" w:rsidR="00973CC9" w:rsidRPr="002E3F90" w:rsidRDefault="00973CC9" w:rsidP="00570465">
      <w:pPr>
        <w:pStyle w:val="Normal2"/>
        <w:tabs>
          <w:tab w:val="clear" w:pos="567"/>
          <w:tab w:val="clear" w:pos="851"/>
          <w:tab w:val="clear" w:pos="1134"/>
        </w:tabs>
        <w:spacing w:before="60"/>
        <w:ind w:left="1800" w:firstLine="0"/>
        <w:rPr>
          <w:rFonts w:ascii="Arial" w:hAnsi="Arial" w:cs="Arial"/>
          <w:noProof/>
          <w:color w:val="33CCCC"/>
          <w:szCs w:val="22"/>
        </w:rPr>
      </w:pPr>
    </w:p>
    <w:p w14:paraId="7018B76A" w14:textId="77777777" w:rsidR="00B145AE" w:rsidRPr="002E3F90" w:rsidRDefault="00B145AE" w:rsidP="0044325C">
      <w:pPr>
        <w:pStyle w:val="Titre2"/>
        <w:jc w:val="left"/>
        <w:rPr>
          <w:rFonts w:ascii="Arial" w:hAnsi="Arial" w:cs="Arial"/>
          <w:sz w:val="24"/>
          <w:szCs w:val="22"/>
        </w:rPr>
      </w:pPr>
      <w:bookmarkStart w:id="18" w:name="_Toc145406297"/>
      <w:bookmarkStart w:id="19" w:name="_Toc147544542"/>
      <w:r w:rsidRPr="002E3F90">
        <w:rPr>
          <w:rFonts w:ascii="Arial" w:hAnsi="Arial" w:cs="Arial"/>
          <w:sz w:val="24"/>
          <w:szCs w:val="22"/>
        </w:rPr>
        <w:t>4.3.2 – Présentation des offres</w:t>
      </w:r>
      <w:bookmarkEnd w:id="18"/>
      <w:bookmarkEnd w:id="19"/>
    </w:p>
    <w:p w14:paraId="7018B76B" w14:textId="77777777" w:rsidR="00B145AE" w:rsidRPr="002E3F90" w:rsidRDefault="00B145AE">
      <w:pPr>
        <w:pStyle w:val="Normal2"/>
        <w:rPr>
          <w:rFonts w:ascii="Arial" w:hAnsi="Arial" w:cs="Arial"/>
          <w:b/>
          <w:smallCaps/>
          <w:noProof/>
          <w:szCs w:val="22"/>
        </w:rPr>
      </w:pPr>
    </w:p>
    <w:p w14:paraId="7018B76C" w14:textId="77777777" w:rsidR="00B145AE" w:rsidRPr="002E3F90" w:rsidRDefault="00B145AE">
      <w:pPr>
        <w:pStyle w:val="Normal2"/>
        <w:rPr>
          <w:rFonts w:ascii="Arial" w:hAnsi="Arial" w:cs="Arial"/>
          <w:b/>
          <w:bCs/>
          <w:noProof/>
          <w:szCs w:val="22"/>
          <w:u w:val="single"/>
        </w:rPr>
      </w:pPr>
      <w:r w:rsidRPr="002E3F90">
        <w:rPr>
          <w:rFonts w:ascii="Arial" w:hAnsi="Arial" w:cs="Arial"/>
          <w:b/>
          <w:bCs/>
          <w:noProof/>
          <w:szCs w:val="22"/>
          <w:u w:val="single"/>
        </w:rPr>
        <w:t xml:space="preserve">Un projet de marché comprenant : </w:t>
      </w:r>
    </w:p>
    <w:p w14:paraId="7018B76D" w14:textId="77777777" w:rsidR="00B145AE" w:rsidRPr="002E3F90" w:rsidRDefault="00B145AE">
      <w:pPr>
        <w:pStyle w:val="Normal2"/>
        <w:rPr>
          <w:rFonts w:ascii="Arial" w:hAnsi="Arial" w:cs="Arial"/>
          <w:b/>
          <w:bCs/>
          <w:noProof/>
          <w:szCs w:val="22"/>
        </w:rPr>
      </w:pPr>
    </w:p>
    <w:p w14:paraId="7018B76E" w14:textId="77777777" w:rsidR="00A13DFF" w:rsidRPr="00827FF3" w:rsidRDefault="00A13DFF" w:rsidP="00A13DFF">
      <w:pPr>
        <w:pStyle w:val="Normal2"/>
        <w:numPr>
          <w:ilvl w:val="0"/>
          <w:numId w:val="8"/>
        </w:numPr>
        <w:tabs>
          <w:tab w:val="clear" w:pos="1134"/>
        </w:tabs>
        <w:rPr>
          <w:rFonts w:ascii="Arial" w:hAnsi="Arial" w:cs="Arial"/>
          <w:szCs w:val="24"/>
        </w:rPr>
      </w:pPr>
      <w:r w:rsidRPr="00827FF3">
        <w:rPr>
          <w:rFonts w:ascii="Arial" w:hAnsi="Arial" w:cs="Arial"/>
          <w:szCs w:val="24"/>
        </w:rPr>
        <w:t xml:space="preserve">Le présent document valant </w:t>
      </w:r>
      <w:r w:rsidR="00BC2887" w:rsidRPr="00827FF3">
        <w:rPr>
          <w:rFonts w:ascii="Arial" w:hAnsi="Arial" w:cs="Arial"/>
          <w:b/>
          <w:szCs w:val="24"/>
        </w:rPr>
        <w:t>marché</w:t>
      </w:r>
      <w:r w:rsidRPr="00827FF3">
        <w:rPr>
          <w:rFonts w:ascii="Arial" w:hAnsi="Arial" w:cs="Arial"/>
          <w:b/>
          <w:szCs w:val="24"/>
        </w:rPr>
        <w:t xml:space="preserve"> </w:t>
      </w:r>
      <w:r w:rsidRPr="00827FF3">
        <w:rPr>
          <w:rFonts w:ascii="Arial" w:hAnsi="Arial" w:cs="Arial"/>
          <w:szCs w:val="24"/>
        </w:rPr>
        <w:t>et son(es) annexe(s) éventuelle(s) en cas de sous-traitance, dont la partie I (engagement financier du candidat) est à compléter et dater par le(s) représentant(s) qualifié(s) de chaque entreprise ;</w:t>
      </w:r>
    </w:p>
    <w:p w14:paraId="7018B771" w14:textId="12F51BE0" w:rsidR="00A13DFF" w:rsidRPr="006136F8" w:rsidRDefault="00A13DFF" w:rsidP="006136F8">
      <w:pPr>
        <w:pStyle w:val="Normal2"/>
        <w:numPr>
          <w:ilvl w:val="0"/>
          <w:numId w:val="8"/>
        </w:numPr>
        <w:tabs>
          <w:tab w:val="clear" w:pos="1134"/>
        </w:tabs>
        <w:rPr>
          <w:rFonts w:ascii="Arial" w:hAnsi="Arial" w:cs="Arial"/>
          <w:szCs w:val="24"/>
        </w:rPr>
      </w:pPr>
      <w:r w:rsidRPr="00827FF3">
        <w:rPr>
          <w:rFonts w:ascii="Arial" w:hAnsi="Arial" w:cs="Arial"/>
          <w:noProof/>
          <w:szCs w:val="24"/>
        </w:rPr>
        <w:t xml:space="preserve">Un Bordereau des prix unitaires </w:t>
      </w:r>
      <w:r w:rsidR="00706D96">
        <w:rPr>
          <w:rFonts w:ascii="Arial" w:hAnsi="Arial" w:cs="Arial"/>
          <w:noProof/>
          <w:szCs w:val="24"/>
        </w:rPr>
        <w:t xml:space="preserve">(B.P.U.) </w:t>
      </w:r>
      <w:r w:rsidRPr="00827FF3">
        <w:rPr>
          <w:rFonts w:ascii="Arial" w:hAnsi="Arial" w:cs="Arial"/>
          <w:noProof/>
          <w:szCs w:val="24"/>
        </w:rPr>
        <w:t>à remplir entièrement</w:t>
      </w:r>
      <w:r w:rsidR="006136F8">
        <w:rPr>
          <w:rFonts w:ascii="Arial" w:hAnsi="Arial" w:cs="Arial"/>
          <w:noProof/>
          <w:szCs w:val="24"/>
        </w:rPr>
        <w:t xml:space="preserve"> valant détail </w:t>
      </w:r>
      <w:r w:rsidRPr="006136F8">
        <w:rPr>
          <w:rFonts w:ascii="Arial" w:hAnsi="Arial" w:cs="Arial"/>
          <w:noProof/>
          <w:color w:val="000000" w:themeColor="text1"/>
          <w:szCs w:val="24"/>
        </w:rPr>
        <w:t>quantitatif estimatif</w:t>
      </w:r>
      <w:r w:rsidR="00706D96" w:rsidRPr="006136F8">
        <w:rPr>
          <w:rFonts w:ascii="Arial" w:hAnsi="Arial" w:cs="Arial"/>
          <w:noProof/>
          <w:color w:val="000000" w:themeColor="text1"/>
          <w:szCs w:val="24"/>
        </w:rPr>
        <w:t xml:space="preserve"> (D.Q.E.)</w:t>
      </w:r>
      <w:r w:rsidRPr="006136F8">
        <w:rPr>
          <w:rFonts w:ascii="Arial" w:hAnsi="Arial" w:cs="Arial"/>
          <w:noProof/>
          <w:color w:val="000000" w:themeColor="text1"/>
          <w:szCs w:val="24"/>
        </w:rPr>
        <w:t xml:space="preserve"> </w:t>
      </w:r>
    </w:p>
    <w:p w14:paraId="4D4408C6" w14:textId="3BAA05FF" w:rsidR="00730B22" w:rsidRDefault="006136F8" w:rsidP="00A13DFF">
      <w:pPr>
        <w:pStyle w:val="Normal2"/>
        <w:numPr>
          <w:ilvl w:val="0"/>
          <w:numId w:val="8"/>
        </w:numPr>
        <w:tabs>
          <w:tab w:val="clear" w:pos="1134"/>
        </w:tabs>
        <w:rPr>
          <w:rFonts w:ascii="Arial" w:hAnsi="Arial" w:cs="Arial"/>
          <w:color w:val="000000" w:themeColor="text1"/>
          <w:szCs w:val="24"/>
        </w:rPr>
      </w:pPr>
      <w:commentRangeStart w:id="20"/>
      <w:r>
        <w:rPr>
          <w:rFonts w:ascii="Arial" w:hAnsi="Arial" w:cs="Arial"/>
          <w:noProof/>
          <w:color w:val="000000" w:themeColor="text1"/>
          <w:szCs w:val="24"/>
        </w:rPr>
        <w:t>Echantill</w:t>
      </w:r>
      <w:bookmarkStart w:id="21" w:name="_GoBack"/>
      <w:bookmarkEnd w:id="21"/>
      <w:r>
        <w:rPr>
          <w:rFonts w:ascii="Arial" w:hAnsi="Arial" w:cs="Arial"/>
          <w:noProof/>
          <w:color w:val="000000" w:themeColor="text1"/>
          <w:szCs w:val="24"/>
        </w:rPr>
        <w:t>ons</w:t>
      </w:r>
      <w:commentRangeEnd w:id="20"/>
      <w:r>
        <w:rPr>
          <w:rStyle w:val="Marquedecommentaire"/>
        </w:rPr>
        <w:commentReference w:id="20"/>
      </w:r>
      <w:r>
        <w:rPr>
          <w:rFonts w:ascii="Arial" w:hAnsi="Arial" w:cs="Arial"/>
          <w:noProof/>
          <w:color w:val="000000" w:themeColor="text1"/>
          <w:szCs w:val="24"/>
        </w:rPr>
        <w:t xml:space="preserve"> : </w:t>
      </w:r>
    </w:p>
    <w:p w14:paraId="44CD4DD0" w14:textId="77777777" w:rsidR="006136F8" w:rsidRDefault="006136F8" w:rsidP="006136F8">
      <w:pPr>
        <w:pStyle w:val="Normal1"/>
        <w:ind w:firstLine="0"/>
        <w:rPr>
          <w:rFonts w:ascii="Arial" w:hAnsi="Arial" w:cs="Arial"/>
          <w:noProof/>
          <w:szCs w:val="22"/>
        </w:rPr>
      </w:pPr>
    </w:p>
    <w:p w14:paraId="132EFEEE" w14:textId="77777777" w:rsidR="006136F8" w:rsidRPr="006136F8" w:rsidRDefault="006136F8" w:rsidP="006136F8">
      <w:pPr>
        <w:pStyle w:val="Normal1"/>
        <w:rPr>
          <w:rFonts w:ascii="Arial" w:hAnsi="Arial" w:cs="Arial"/>
          <w:b/>
          <w:noProof/>
          <w:color w:val="FF0000"/>
          <w:szCs w:val="22"/>
        </w:rPr>
      </w:pPr>
      <w:r w:rsidRPr="006136F8">
        <w:rPr>
          <w:rFonts w:ascii="Arial" w:hAnsi="Arial" w:cs="Arial"/>
          <w:b/>
          <w:noProof/>
          <w:color w:val="FF0000"/>
          <w:szCs w:val="22"/>
        </w:rPr>
        <w:t>Le pouvoir adjudicateur exige que les offres soient accompagnées de la remise d’un échantillon de chaque article demandé.</w:t>
      </w:r>
    </w:p>
    <w:p w14:paraId="0CF6A630" w14:textId="77777777" w:rsidR="006136F8" w:rsidRDefault="006136F8" w:rsidP="006136F8">
      <w:pPr>
        <w:pStyle w:val="Normal1"/>
        <w:rPr>
          <w:rFonts w:ascii="Arial" w:hAnsi="Arial" w:cs="Arial"/>
          <w:noProof/>
          <w:szCs w:val="22"/>
        </w:rPr>
      </w:pPr>
    </w:p>
    <w:p w14:paraId="6D523BFA" w14:textId="77777777" w:rsidR="006136F8" w:rsidRDefault="006136F8" w:rsidP="006136F8">
      <w:pPr>
        <w:pStyle w:val="Normal1"/>
        <w:rPr>
          <w:rFonts w:ascii="Arial" w:hAnsi="Arial" w:cs="Arial"/>
          <w:noProof/>
          <w:szCs w:val="22"/>
        </w:rPr>
      </w:pPr>
      <w:r>
        <w:rPr>
          <w:rFonts w:ascii="Arial" w:hAnsi="Arial" w:cs="Arial"/>
          <w:noProof/>
          <w:szCs w:val="22"/>
        </w:rPr>
        <w:t>Les échantillons doivent parvenir à l’adresse suivante :</w:t>
      </w:r>
    </w:p>
    <w:p w14:paraId="06D3DD09" w14:textId="77777777" w:rsidR="006136F8" w:rsidRDefault="006136F8" w:rsidP="006136F8">
      <w:pPr>
        <w:pStyle w:val="Normal1"/>
        <w:rPr>
          <w:rFonts w:ascii="Arial" w:hAnsi="Arial" w:cs="Arial"/>
          <w:noProof/>
          <w:szCs w:val="22"/>
        </w:rPr>
      </w:pPr>
    </w:p>
    <w:p w14:paraId="08D35573" w14:textId="77777777" w:rsidR="006136F8" w:rsidRDefault="006136F8" w:rsidP="006136F8">
      <w:pPr>
        <w:pStyle w:val="Normal1"/>
        <w:rPr>
          <w:rFonts w:ascii="Arial" w:hAnsi="Arial" w:cs="Arial"/>
          <w:noProof/>
          <w:szCs w:val="22"/>
        </w:rPr>
      </w:pPr>
      <w:r>
        <w:rPr>
          <w:rFonts w:ascii="Arial" w:hAnsi="Arial" w:cs="Arial"/>
          <w:noProof/>
          <w:szCs w:val="22"/>
        </w:rPr>
        <w:t>MAIRIE DE NÎMES</w:t>
      </w:r>
    </w:p>
    <w:p w14:paraId="2E81D294" w14:textId="77777777" w:rsidR="006136F8" w:rsidRDefault="006136F8" w:rsidP="006136F8">
      <w:pPr>
        <w:pStyle w:val="Normal1"/>
        <w:rPr>
          <w:rFonts w:ascii="Arial" w:hAnsi="Arial" w:cs="Arial"/>
          <w:noProof/>
          <w:szCs w:val="22"/>
        </w:rPr>
      </w:pPr>
      <w:r>
        <w:rPr>
          <w:rFonts w:ascii="Arial" w:hAnsi="Arial" w:cs="Arial"/>
          <w:noProof/>
          <w:szCs w:val="22"/>
        </w:rPr>
        <w:t>Service Etat Civil</w:t>
      </w:r>
    </w:p>
    <w:p w14:paraId="45783B47" w14:textId="77777777" w:rsidR="006136F8" w:rsidRDefault="006136F8" w:rsidP="006136F8">
      <w:pPr>
        <w:pStyle w:val="Normal1"/>
        <w:rPr>
          <w:rFonts w:ascii="Arial" w:hAnsi="Arial" w:cs="Arial"/>
          <w:noProof/>
          <w:szCs w:val="22"/>
        </w:rPr>
      </w:pPr>
      <w:r>
        <w:rPr>
          <w:rFonts w:ascii="Arial" w:hAnsi="Arial" w:cs="Arial"/>
          <w:noProof/>
          <w:szCs w:val="22"/>
        </w:rPr>
        <w:t>Place de l’Hôtel de Ville</w:t>
      </w:r>
    </w:p>
    <w:p w14:paraId="3086DF85" w14:textId="77777777" w:rsidR="006136F8" w:rsidRDefault="006136F8" w:rsidP="006136F8">
      <w:pPr>
        <w:pStyle w:val="Normal1"/>
        <w:rPr>
          <w:rFonts w:ascii="Arial" w:hAnsi="Arial" w:cs="Arial"/>
          <w:noProof/>
          <w:szCs w:val="22"/>
        </w:rPr>
      </w:pPr>
      <w:r>
        <w:rPr>
          <w:rFonts w:ascii="Arial" w:hAnsi="Arial" w:cs="Arial"/>
          <w:noProof/>
          <w:szCs w:val="22"/>
        </w:rPr>
        <w:t>30033 NÎMES CEDEX 9</w:t>
      </w:r>
    </w:p>
    <w:p w14:paraId="4139CB28" w14:textId="77777777" w:rsidR="006136F8" w:rsidRDefault="006136F8" w:rsidP="006136F8">
      <w:pPr>
        <w:pStyle w:val="Normal1"/>
        <w:rPr>
          <w:rFonts w:ascii="Arial" w:hAnsi="Arial" w:cs="Arial"/>
          <w:noProof/>
          <w:szCs w:val="22"/>
        </w:rPr>
      </w:pPr>
    </w:p>
    <w:p w14:paraId="61338F34" w14:textId="77777777" w:rsidR="006136F8" w:rsidRDefault="006136F8" w:rsidP="006136F8">
      <w:pPr>
        <w:pStyle w:val="Normal1"/>
        <w:rPr>
          <w:rFonts w:ascii="Arial" w:hAnsi="Arial" w:cs="Arial"/>
          <w:noProof/>
          <w:szCs w:val="22"/>
        </w:rPr>
      </w:pPr>
      <w:r>
        <w:rPr>
          <w:rFonts w:ascii="Arial" w:hAnsi="Arial" w:cs="Arial"/>
          <w:noProof/>
          <w:szCs w:val="22"/>
        </w:rPr>
        <w:t>Ces échantillons permettront d’apprécier la qualité du papier, de l’impression ainsi que de comparer leur conformité par rapport aux caractéristiques précisées pour chacun d’eux dans le descriptif technique.</w:t>
      </w:r>
    </w:p>
    <w:p w14:paraId="12099749" w14:textId="77777777" w:rsidR="006136F8" w:rsidRDefault="006136F8" w:rsidP="006136F8">
      <w:pPr>
        <w:pStyle w:val="Normal1"/>
        <w:rPr>
          <w:rFonts w:ascii="Arial" w:hAnsi="Arial" w:cs="Arial"/>
          <w:noProof/>
          <w:szCs w:val="22"/>
        </w:rPr>
      </w:pPr>
    </w:p>
    <w:p w14:paraId="14FD7362" w14:textId="77777777" w:rsidR="006136F8" w:rsidRDefault="006136F8" w:rsidP="006136F8">
      <w:pPr>
        <w:pStyle w:val="Normal1"/>
        <w:rPr>
          <w:rFonts w:ascii="Arial" w:hAnsi="Arial" w:cs="Arial"/>
          <w:noProof/>
          <w:szCs w:val="22"/>
        </w:rPr>
      </w:pPr>
      <w:r>
        <w:rPr>
          <w:rFonts w:ascii="Arial" w:hAnsi="Arial" w:cs="Arial"/>
          <w:noProof/>
          <w:szCs w:val="22"/>
        </w:rPr>
        <w:t>Le dépôt des échantillons sera remis sur place à l’adresse indiquée ci-dessus contre récépissé permettant de donner une date certaine à la réception à l’adresse ci-dessous rappelée, et ce avant les dates et heure limites de réception des offres mentionnées dans le présent marché :</w:t>
      </w:r>
    </w:p>
    <w:p w14:paraId="5A40425A" w14:textId="77777777" w:rsidR="006136F8" w:rsidRDefault="006136F8" w:rsidP="006136F8">
      <w:pPr>
        <w:pStyle w:val="Normal1"/>
        <w:rPr>
          <w:rFonts w:ascii="Arial" w:hAnsi="Arial" w:cs="Arial"/>
          <w:noProof/>
          <w:szCs w:val="22"/>
        </w:rPr>
      </w:pPr>
    </w:p>
    <w:p w14:paraId="6E3E6909" w14:textId="77777777" w:rsidR="006136F8" w:rsidRDefault="006136F8" w:rsidP="006136F8">
      <w:pPr>
        <w:pStyle w:val="Normal1"/>
        <w:rPr>
          <w:rFonts w:ascii="Arial" w:hAnsi="Arial" w:cs="Arial"/>
          <w:noProof/>
          <w:szCs w:val="22"/>
        </w:rPr>
      </w:pPr>
      <w:r>
        <w:rPr>
          <w:rFonts w:ascii="Arial" w:hAnsi="Arial" w:cs="Arial"/>
          <w:noProof/>
          <w:szCs w:val="22"/>
        </w:rPr>
        <w:t>MAIRIE DE NÎMES</w:t>
      </w:r>
    </w:p>
    <w:p w14:paraId="6B505F26" w14:textId="77777777" w:rsidR="006136F8" w:rsidRDefault="006136F8" w:rsidP="006136F8">
      <w:pPr>
        <w:pStyle w:val="Normal1"/>
        <w:rPr>
          <w:rFonts w:ascii="Arial" w:hAnsi="Arial" w:cs="Arial"/>
          <w:noProof/>
          <w:szCs w:val="22"/>
        </w:rPr>
      </w:pPr>
      <w:r>
        <w:rPr>
          <w:rFonts w:ascii="Arial" w:hAnsi="Arial" w:cs="Arial"/>
          <w:noProof/>
          <w:szCs w:val="22"/>
        </w:rPr>
        <w:t>Service Etat Civil</w:t>
      </w:r>
    </w:p>
    <w:p w14:paraId="055F2FC4" w14:textId="77777777" w:rsidR="006136F8" w:rsidRDefault="006136F8" w:rsidP="006136F8">
      <w:pPr>
        <w:pStyle w:val="Normal1"/>
        <w:rPr>
          <w:rFonts w:ascii="Arial" w:hAnsi="Arial" w:cs="Arial"/>
          <w:noProof/>
          <w:szCs w:val="22"/>
        </w:rPr>
      </w:pPr>
      <w:r>
        <w:rPr>
          <w:rFonts w:ascii="Arial" w:hAnsi="Arial" w:cs="Arial"/>
          <w:noProof/>
          <w:szCs w:val="22"/>
        </w:rPr>
        <w:t>Place de l’Hôtel de Ville</w:t>
      </w:r>
    </w:p>
    <w:p w14:paraId="2FB82887" w14:textId="77777777" w:rsidR="006136F8" w:rsidRDefault="006136F8" w:rsidP="006136F8">
      <w:pPr>
        <w:pStyle w:val="Normal1"/>
        <w:rPr>
          <w:rFonts w:ascii="Arial" w:hAnsi="Arial" w:cs="Arial"/>
          <w:noProof/>
          <w:szCs w:val="22"/>
        </w:rPr>
      </w:pPr>
      <w:r>
        <w:rPr>
          <w:rFonts w:ascii="Arial" w:hAnsi="Arial" w:cs="Arial"/>
          <w:noProof/>
          <w:szCs w:val="22"/>
        </w:rPr>
        <w:t>30033 NÎMES CEDEX 9</w:t>
      </w:r>
    </w:p>
    <w:p w14:paraId="46F790F8" w14:textId="77777777" w:rsidR="006136F8" w:rsidRDefault="006136F8" w:rsidP="006136F8">
      <w:pPr>
        <w:pStyle w:val="Normal1"/>
        <w:rPr>
          <w:rFonts w:ascii="Arial" w:hAnsi="Arial" w:cs="Arial"/>
          <w:noProof/>
          <w:szCs w:val="22"/>
        </w:rPr>
      </w:pPr>
      <w:r>
        <w:rPr>
          <w:rFonts w:ascii="Arial" w:hAnsi="Arial" w:cs="Arial"/>
          <w:noProof/>
          <w:szCs w:val="22"/>
        </w:rPr>
        <w:t>Ouverture du lundi au vendredi de 8H30 à 17h00.</w:t>
      </w:r>
    </w:p>
    <w:p w14:paraId="22815057" w14:textId="77777777" w:rsidR="006136F8" w:rsidRDefault="006136F8" w:rsidP="006136F8">
      <w:pPr>
        <w:pStyle w:val="Normal1"/>
        <w:rPr>
          <w:rFonts w:ascii="Arial" w:hAnsi="Arial" w:cs="Arial"/>
          <w:noProof/>
          <w:szCs w:val="22"/>
        </w:rPr>
      </w:pPr>
    </w:p>
    <w:p w14:paraId="55F3CFB4" w14:textId="77777777" w:rsidR="006136F8" w:rsidRDefault="006136F8" w:rsidP="006136F8">
      <w:pPr>
        <w:pStyle w:val="Normal1"/>
        <w:rPr>
          <w:rFonts w:ascii="Arial" w:hAnsi="Arial" w:cs="Arial"/>
          <w:noProof/>
          <w:szCs w:val="22"/>
        </w:rPr>
      </w:pPr>
      <w:r>
        <w:rPr>
          <w:rFonts w:ascii="Arial" w:hAnsi="Arial" w:cs="Arial"/>
          <w:noProof/>
          <w:szCs w:val="22"/>
        </w:rPr>
        <w:t>Les échantillons qui seraient remis après la date et l’heure limites de dépôt ou remis sous envelooppe non cachetée ne sront pas retenus.</w:t>
      </w:r>
    </w:p>
    <w:p w14:paraId="05740BC7" w14:textId="77777777" w:rsidR="006136F8" w:rsidRDefault="006136F8" w:rsidP="006136F8">
      <w:pPr>
        <w:pStyle w:val="Normal1"/>
        <w:rPr>
          <w:rFonts w:ascii="Arial" w:hAnsi="Arial" w:cs="Arial"/>
          <w:noProof/>
          <w:szCs w:val="22"/>
        </w:rPr>
      </w:pPr>
    </w:p>
    <w:p w14:paraId="4FF48D89" w14:textId="77777777" w:rsidR="006136F8" w:rsidRDefault="006136F8" w:rsidP="006136F8">
      <w:pPr>
        <w:pStyle w:val="Normal1"/>
        <w:rPr>
          <w:rFonts w:ascii="Arial" w:hAnsi="Arial" w:cs="Arial"/>
          <w:noProof/>
          <w:szCs w:val="22"/>
        </w:rPr>
      </w:pPr>
      <w:r>
        <w:rPr>
          <w:rFonts w:ascii="Arial" w:hAnsi="Arial" w:cs="Arial"/>
          <w:noProof/>
          <w:szCs w:val="22"/>
        </w:rPr>
        <w:t>Il est précisé que c’est la date de réception à l’adresse mentionnée ci-dessus respectivement pour les échantillons qui est prise en compte et non la date d’envoi figurant sur le cachet de la poste.</w:t>
      </w:r>
    </w:p>
    <w:p w14:paraId="73E69C1B" w14:textId="77777777" w:rsidR="006136F8" w:rsidRDefault="006136F8" w:rsidP="006136F8">
      <w:pPr>
        <w:pStyle w:val="Normal1"/>
        <w:rPr>
          <w:rFonts w:ascii="Arial" w:hAnsi="Arial" w:cs="Arial"/>
          <w:noProof/>
          <w:szCs w:val="22"/>
        </w:rPr>
      </w:pPr>
    </w:p>
    <w:p w14:paraId="70FFA1C1" w14:textId="77777777" w:rsidR="006136F8" w:rsidRDefault="006136F8" w:rsidP="006136F8">
      <w:pPr>
        <w:pStyle w:val="Normal1"/>
        <w:rPr>
          <w:rFonts w:ascii="Arial" w:hAnsi="Arial" w:cs="Arial"/>
          <w:noProof/>
          <w:szCs w:val="22"/>
        </w:rPr>
      </w:pPr>
      <w:r>
        <w:rPr>
          <w:rFonts w:ascii="Arial" w:hAnsi="Arial" w:cs="Arial"/>
          <w:noProof/>
          <w:szCs w:val="22"/>
        </w:rPr>
        <w:t>Les candidats doivent impérativement transmettre le pli des échantillons sous la forme d’une enveloppe globale cachetée dontenant les échantillons. L’enveloppe globale devra porter les mentions suivantes :</w:t>
      </w:r>
    </w:p>
    <w:p w14:paraId="19ED6353" w14:textId="77777777" w:rsidR="006136F8" w:rsidRDefault="006136F8" w:rsidP="006136F8">
      <w:pPr>
        <w:pStyle w:val="Normal1"/>
        <w:rPr>
          <w:rFonts w:ascii="Arial" w:hAnsi="Arial" w:cs="Arial"/>
          <w:noProof/>
          <w:szCs w:val="22"/>
        </w:rPr>
      </w:pPr>
    </w:p>
    <w:p w14:paraId="43082485" w14:textId="77777777" w:rsidR="006136F8" w:rsidRDefault="006136F8" w:rsidP="006136F8">
      <w:pPr>
        <w:pStyle w:val="Normal1"/>
        <w:pBdr>
          <w:top w:val="single" w:sz="4" w:space="1" w:color="auto"/>
          <w:left w:val="single" w:sz="4" w:space="4" w:color="auto"/>
          <w:bottom w:val="single" w:sz="4" w:space="1" w:color="auto"/>
          <w:right w:val="single" w:sz="4" w:space="4" w:color="auto"/>
        </w:pBdr>
        <w:jc w:val="center"/>
        <w:rPr>
          <w:rFonts w:ascii="Arial" w:hAnsi="Arial" w:cs="Arial"/>
          <w:noProof/>
          <w:szCs w:val="22"/>
        </w:rPr>
      </w:pPr>
      <w:r>
        <w:rPr>
          <w:rFonts w:ascii="Arial" w:hAnsi="Arial" w:cs="Arial"/>
          <w:noProof/>
          <w:szCs w:val="22"/>
        </w:rPr>
        <w:t>Offre pour FOURNITURE DE LIVRETS DE FAMILLE ET ACCESSOIRES POUR LE SERVICE ETAT CIVIL DE LA VILLE DE NÎMES</w:t>
      </w:r>
    </w:p>
    <w:p w14:paraId="2A6DD317" w14:textId="77777777" w:rsidR="006136F8" w:rsidRDefault="006136F8" w:rsidP="006136F8">
      <w:pPr>
        <w:pStyle w:val="Normal1"/>
        <w:pBdr>
          <w:top w:val="single" w:sz="4" w:space="1" w:color="auto"/>
          <w:left w:val="single" w:sz="4" w:space="4" w:color="auto"/>
          <w:bottom w:val="single" w:sz="4" w:space="1" w:color="auto"/>
          <w:right w:val="single" w:sz="4" w:space="4" w:color="auto"/>
        </w:pBdr>
        <w:jc w:val="center"/>
        <w:rPr>
          <w:rFonts w:ascii="Arial" w:hAnsi="Arial" w:cs="Arial"/>
          <w:noProof/>
          <w:szCs w:val="22"/>
        </w:rPr>
      </w:pPr>
      <w:r>
        <w:rPr>
          <w:rFonts w:ascii="Arial" w:hAnsi="Arial" w:cs="Arial"/>
          <w:noProof/>
          <w:szCs w:val="22"/>
        </w:rPr>
        <w:t>ECHANTILLONS</w:t>
      </w:r>
    </w:p>
    <w:p w14:paraId="5247EBDA" w14:textId="77777777" w:rsidR="006136F8" w:rsidRPr="00067903" w:rsidRDefault="006136F8" w:rsidP="006136F8">
      <w:pPr>
        <w:pStyle w:val="Normal1"/>
        <w:pBdr>
          <w:top w:val="single" w:sz="4" w:space="1" w:color="auto"/>
          <w:left w:val="single" w:sz="4" w:space="4" w:color="auto"/>
          <w:bottom w:val="single" w:sz="4" w:space="1" w:color="auto"/>
          <w:right w:val="single" w:sz="4" w:space="4" w:color="auto"/>
        </w:pBdr>
        <w:jc w:val="center"/>
        <w:rPr>
          <w:rFonts w:ascii="Arial" w:hAnsi="Arial" w:cs="Arial"/>
          <w:noProof/>
          <w:szCs w:val="22"/>
        </w:rPr>
      </w:pPr>
      <w:r>
        <w:rPr>
          <w:rFonts w:ascii="Arial" w:hAnsi="Arial" w:cs="Arial"/>
          <w:noProof/>
          <w:szCs w:val="22"/>
        </w:rPr>
        <w:t>« NE PAS OUVRIR »</w:t>
      </w:r>
    </w:p>
    <w:p w14:paraId="2C2FE383" w14:textId="77777777" w:rsidR="006136F8" w:rsidRDefault="006136F8" w:rsidP="006136F8">
      <w:pPr>
        <w:pStyle w:val="Normal1"/>
        <w:ind w:firstLine="0"/>
        <w:rPr>
          <w:rFonts w:ascii="Arial" w:hAnsi="Arial" w:cs="Arial"/>
          <w:noProof/>
          <w:szCs w:val="22"/>
        </w:rPr>
      </w:pPr>
    </w:p>
    <w:p w14:paraId="4437DFD9" w14:textId="77777777" w:rsidR="006136F8" w:rsidRDefault="006136F8" w:rsidP="006136F8">
      <w:pPr>
        <w:pStyle w:val="Normal1"/>
        <w:ind w:firstLine="708"/>
        <w:rPr>
          <w:rFonts w:ascii="Arial" w:hAnsi="Arial" w:cs="Arial"/>
          <w:noProof/>
          <w:szCs w:val="22"/>
        </w:rPr>
      </w:pPr>
      <w:r>
        <w:rPr>
          <w:rFonts w:ascii="Arial" w:hAnsi="Arial" w:cs="Arial"/>
          <w:noProof/>
          <w:szCs w:val="22"/>
        </w:rPr>
        <w:t>L’aspect extérieur du paquet ne devra comporter aucun signe distinctif de l’entreprise candidate. Celle-ci devra indiquer son nom à l’intérieurs afin de permettre son identification.</w:t>
      </w:r>
    </w:p>
    <w:p w14:paraId="2E9357B5" w14:textId="77777777" w:rsidR="006136F8" w:rsidRDefault="006136F8" w:rsidP="006136F8">
      <w:pPr>
        <w:pStyle w:val="Normal1"/>
        <w:ind w:firstLine="708"/>
        <w:rPr>
          <w:rFonts w:ascii="Arial" w:hAnsi="Arial" w:cs="Arial"/>
          <w:noProof/>
          <w:szCs w:val="22"/>
        </w:rPr>
      </w:pPr>
    </w:p>
    <w:p w14:paraId="6598865B" w14:textId="77777777" w:rsidR="006136F8" w:rsidRDefault="006136F8" w:rsidP="006136F8">
      <w:pPr>
        <w:pStyle w:val="Normal1"/>
        <w:ind w:firstLine="708"/>
        <w:rPr>
          <w:rFonts w:ascii="Arial" w:hAnsi="Arial" w:cs="Arial"/>
          <w:noProof/>
          <w:szCs w:val="22"/>
        </w:rPr>
      </w:pPr>
      <w:r>
        <w:rPr>
          <w:rFonts w:ascii="Arial" w:hAnsi="Arial" w:cs="Arial"/>
          <w:noProof/>
          <w:szCs w:val="22"/>
        </w:rPr>
        <w:t>L’enveloppe globale comportera à l’intérieur 4 enveloppes numérotées de 1 à 4 :</w:t>
      </w:r>
    </w:p>
    <w:p w14:paraId="27673577" w14:textId="77777777" w:rsidR="006136F8" w:rsidRDefault="006136F8" w:rsidP="006136F8">
      <w:pPr>
        <w:pStyle w:val="Normal1"/>
        <w:numPr>
          <w:ilvl w:val="0"/>
          <w:numId w:val="28"/>
        </w:numPr>
        <w:rPr>
          <w:rFonts w:ascii="Arial" w:hAnsi="Arial" w:cs="Arial"/>
          <w:noProof/>
          <w:szCs w:val="22"/>
        </w:rPr>
      </w:pPr>
      <w:r>
        <w:rPr>
          <w:rFonts w:ascii="Arial" w:hAnsi="Arial" w:cs="Arial"/>
          <w:noProof/>
          <w:szCs w:val="22"/>
        </w:rPr>
        <w:t>L’enveloppe n° 1 cachetée portera les mentions suivantes :</w:t>
      </w:r>
    </w:p>
    <w:p w14:paraId="3D7AD8FE" w14:textId="77777777" w:rsidR="006136F8" w:rsidRDefault="006136F8" w:rsidP="006136F8">
      <w:pPr>
        <w:pStyle w:val="Normal1"/>
        <w:ind w:left="720" w:firstLine="0"/>
        <w:rPr>
          <w:rFonts w:ascii="Arial" w:hAnsi="Arial" w:cs="Arial"/>
          <w:noProof/>
          <w:szCs w:val="22"/>
        </w:rPr>
      </w:pPr>
    </w:p>
    <w:p w14:paraId="2CE35C0B" w14:textId="77777777" w:rsidR="006136F8" w:rsidRDefault="006136F8" w:rsidP="006136F8">
      <w:pPr>
        <w:pStyle w:val="Normal1"/>
        <w:ind w:left="720" w:firstLine="0"/>
        <w:jc w:val="center"/>
        <w:rPr>
          <w:rFonts w:ascii="Arial" w:hAnsi="Arial" w:cs="Arial"/>
          <w:noProof/>
          <w:szCs w:val="22"/>
        </w:rPr>
      </w:pPr>
      <w:r>
        <w:rPr>
          <w:rFonts w:ascii="Arial" w:hAnsi="Arial" w:cs="Arial"/>
          <w:noProof/>
          <w:szCs w:val="22"/>
        </w:rPr>
        <w:t>ECHANTILLON N° 1 – LIVRET DE FAMILLE PARENTS</w:t>
      </w:r>
    </w:p>
    <w:p w14:paraId="294EEEAF" w14:textId="77777777" w:rsidR="006136F8" w:rsidRDefault="006136F8" w:rsidP="006136F8">
      <w:pPr>
        <w:pStyle w:val="Normal1"/>
        <w:ind w:left="720" w:firstLine="0"/>
        <w:jc w:val="center"/>
        <w:rPr>
          <w:rFonts w:ascii="Arial" w:hAnsi="Arial" w:cs="Arial"/>
          <w:noProof/>
          <w:szCs w:val="22"/>
        </w:rPr>
      </w:pPr>
    </w:p>
    <w:p w14:paraId="54277D80" w14:textId="77777777" w:rsidR="006136F8" w:rsidRDefault="006136F8" w:rsidP="006136F8">
      <w:pPr>
        <w:pStyle w:val="Normal1"/>
        <w:numPr>
          <w:ilvl w:val="0"/>
          <w:numId w:val="28"/>
        </w:numPr>
        <w:rPr>
          <w:rFonts w:ascii="Arial" w:hAnsi="Arial" w:cs="Arial"/>
          <w:noProof/>
          <w:szCs w:val="22"/>
        </w:rPr>
      </w:pPr>
      <w:r>
        <w:rPr>
          <w:rFonts w:ascii="Arial" w:hAnsi="Arial" w:cs="Arial"/>
          <w:noProof/>
          <w:szCs w:val="22"/>
        </w:rPr>
        <w:t>L’enveloppe n° 2 cachetée portera les mentions suivantes :</w:t>
      </w:r>
    </w:p>
    <w:p w14:paraId="0A066DBF" w14:textId="77777777" w:rsidR="006136F8" w:rsidRDefault="006136F8" w:rsidP="006136F8">
      <w:pPr>
        <w:pStyle w:val="Normal1"/>
        <w:ind w:left="720" w:firstLine="0"/>
        <w:rPr>
          <w:rFonts w:ascii="Arial" w:hAnsi="Arial" w:cs="Arial"/>
          <w:noProof/>
          <w:szCs w:val="22"/>
        </w:rPr>
      </w:pPr>
    </w:p>
    <w:p w14:paraId="33ACEE7C" w14:textId="77777777" w:rsidR="006136F8" w:rsidRDefault="006136F8" w:rsidP="006136F8">
      <w:pPr>
        <w:pStyle w:val="Normal1"/>
        <w:jc w:val="center"/>
        <w:rPr>
          <w:rFonts w:ascii="Arial" w:hAnsi="Arial" w:cs="Arial"/>
          <w:noProof/>
          <w:szCs w:val="22"/>
        </w:rPr>
      </w:pPr>
      <w:r>
        <w:rPr>
          <w:rFonts w:ascii="Arial" w:hAnsi="Arial" w:cs="Arial"/>
          <w:noProof/>
          <w:szCs w:val="22"/>
        </w:rPr>
        <w:t>ECHANTILLON N° 2 – LIVRET DE FAMILLE</w:t>
      </w:r>
    </w:p>
    <w:p w14:paraId="0C45EA6F" w14:textId="77777777" w:rsidR="006136F8" w:rsidRDefault="006136F8" w:rsidP="006136F8">
      <w:pPr>
        <w:pStyle w:val="Normal1"/>
        <w:jc w:val="center"/>
        <w:rPr>
          <w:rFonts w:ascii="Arial" w:hAnsi="Arial" w:cs="Arial"/>
          <w:noProof/>
          <w:szCs w:val="22"/>
        </w:rPr>
      </w:pPr>
    </w:p>
    <w:p w14:paraId="713F6090" w14:textId="77777777" w:rsidR="006136F8" w:rsidRPr="00957784" w:rsidRDefault="006136F8" w:rsidP="006136F8">
      <w:pPr>
        <w:keepLines/>
        <w:numPr>
          <w:ilvl w:val="0"/>
          <w:numId w:val="28"/>
        </w:numPr>
        <w:tabs>
          <w:tab w:val="left" w:pos="284"/>
          <w:tab w:val="left" w:pos="567"/>
          <w:tab w:val="left" w:pos="851"/>
        </w:tabs>
        <w:overflowPunct w:val="0"/>
        <w:autoSpaceDE w:val="0"/>
        <w:autoSpaceDN w:val="0"/>
        <w:adjustRightInd w:val="0"/>
        <w:jc w:val="both"/>
        <w:textAlignment w:val="baseline"/>
        <w:rPr>
          <w:rFonts w:ascii="Arial" w:hAnsi="Arial" w:cs="Arial"/>
          <w:noProof/>
          <w:szCs w:val="22"/>
        </w:rPr>
      </w:pPr>
      <w:r w:rsidRPr="00957784">
        <w:rPr>
          <w:rFonts w:ascii="Arial" w:hAnsi="Arial" w:cs="Arial"/>
          <w:noProof/>
          <w:szCs w:val="22"/>
        </w:rPr>
        <w:t>L’enveloppe n°</w:t>
      </w:r>
      <w:r>
        <w:rPr>
          <w:rFonts w:ascii="Arial" w:hAnsi="Arial" w:cs="Arial"/>
          <w:noProof/>
          <w:szCs w:val="22"/>
        </w:rPr>
        <w:t xml:space="preserve"> 3</w:t>
      </w:r>
      <w:r w:rsidRPr="00957784">
        <w:rPr>
          <w:rFonts w:ascii="Arial" w:hAnsi="Arial" w:cs="Arial"/>
          <w:noProof/>
          <w:szCs w:val="22"/>
        </w:rPr>
        <w:t xml:space="preserve"> cachetée portera les mentions suivantes :</w:t>
      </w:r>
    </w:p>
    <w:p w14:paraId="27687604" w14:textId="77777777" w:rsidR="006136F8" w:rsidRPr="00957784" w:rsidRDefault="006136F8" w:rsidP="006136F8">
      <w:pPr>
        <w:keepLines/>
        <w:tabs>
          <w:tab w:val="left" w:pos="284"/>
          <w:tab w:val="left" w:pos="567"/>
          <w:tab w:val="left" w:pos="851"/>
        </w:tabs>
        <w:overflowPunct w:val="0"/>
        <w:autoSpaceDE w:val="0"/>
        <w:autoSpaceDN w:val="0"/>
        <w:adjustRightInd w:val="0"/>
        <w:ind w:left="720"/>
        <w:jc w:val="both"/>
        <w:textAlignment w:val="baseline"/>
        <w:rPr>
          <w:rFonts w:ascii="Arial" w:hAnsi="Arial" w:cs="Arial"/>
          <w:noProof/>
          <w:szCs w:val="22"/>
        </w:rPr>
      </w:pPr>
    </w:p>
    <w:p w14:paraId="6D843B1C" w14:textId="77777777" w:rsidR="006136F8" w:rsidRDefault="006136F8" w:rsidP="006136F8">
      <w:pPr>
        <w:pStyle w:val="Normal1"/>
        <w:jc w:val="center"/>
        <w:rPr>
          <w:rFonts w:ascii="Arial" w:hAnsi="Arial" w:cs="Arial"/>
          <w:noProof/>
          <w:szCs w:val="22"/>
        </w:rPr>
      </w:pPr>
      <w:r w:rsidRPr="00957784">
        <w:rPr>
          <w:rFonts w:ascii="Arial" w:hAnsi="Arial" w:cs="Arial"/>
          <w:noProof/>
          <w:szCs w:val="22"/>
        </w:rPr>
        <w:t xml:space="preserve">ECHANTILLON N° </w:t>
      </w:r>
      <w:r>
        <w:rPr>
          <w:rFonts w:ascii="Arial" w:hAnsi="Arial" w:cs="Arial"/>
          <w:noProof/>
          <w:szCs w:val="22"/>
        </w:rPr>
        <w:t>3</w:t>
      </w:r>
      <w:r w:rsidRPr="00957784">
        <w:rPr>
          <w:rFonts w:ascii="Arial" w:hAnsi="Arial" w:cs="Arial"/>
          <w:noProof/>
          <w:szCs w:val="22"/>
        </w:rPr>
        <w:t xml:space="preserve"> – </w:t>
      </w:r>
      <w:r>
        <w:rPr>
          <w:rFonts w:ascii="Arial" w:hAnsi="Arial" w:cs="Arial"/>
          <w:noProof/>
          <w:szCs w:val="22"/>
        </w:rPr>
        <w:t>ENCART A COLLER</w:t>
      </w:r>
    </w:p>
    <w:p w14:paraId="04DCA234" w14:textId="77777777" w:rsidR="006136F8" w:rsidRDefault="006136F8" w:rsidP="006136F8">
      <w:pPr>
        <w:pStyle w:val="Normal1"/>
        <w:jc w:val="center"/>
        <w:rPr>
          <w:rFonts w:ascii="Arial" w:hAnsi="Arial" w:cs="Arial"/>
          <w:noProof/>
          <w:szCs w:val="22"/>
        </w:rPr>
      </w:pPr>
    </w:p>
    <w:p w14:paraId="1F475047" w14:textId="77777777" w:rsidR="006136F8" w:rsidRPr="00957784" w:rsidRDefault="006136F8" w:rsidP="006136F8">
      <w:pPr>
        <w:keepLines/>
        <w:numPr>
          <w:ilvl w:val="0"/>
          <w:numId w:val="28"/>
        </w:numPr>
        <w:tabs>
          <w:tab w:val="left" w:pos="284"/>
          <w:tab w:val="left" w:pos="567"/>
          <w:tab w:val="left" w:pos="851"/>
        </w:tabs>
        <w:overflowPunct w:val="0"/>
        <w:autoSpaceDE w:val="0"/>
        <w:autoSpaceDN w:val="0"/>
        <w:adjustRightInd w:val="0"/>
        <w:jc w:val="both"/>
        <w:textAlignment w:val="baseline"/>
        <w:rPr>
          <w:rFonts w:ascii="Arial" w:hAnsi="Arial" w:cs="Arial"/>
          <w:noProof/>
          <w:szCs w:val="22"/>
        </w:rPr>
      </w:pPr>
      <w:r w:rsidRPr="00957784">
        <w:rPr>
          <w:rFonts w:ascii="Arial" w:hAnsi="Arial" w:cs="Arial"/>
          <w:noProof/>
          <w:szCs w:val="22"/>
        </w:rPr>
        <w:t>L’enveloppe n°</w:t>
      </w:r>
      <w:r>
        <w:rPr>
          <w:rFonts w:ascii="Arial" w:hAnsi="Arial" w:cs="Arial"/>
          <w:noProof/>
          <w:szCs w:val="22"/>
        </w:rPr>
        <w:t xml:space="preserve"> 4</w:t>
      </w:r>
      <w:r w:rsidRPr="00957784">
        <w:rPr>
          <w:rFonts w:ascii="Arial" w:hAnsi="Arial" w:cs="Arial"/>
          <w:noProof/>
          <w:szCs w:val="22"/>
        </w:rPr>
        <w:t xml:space="preserve"> cachetée portera les mentions suivantes :</w:t>
      </w:r>
    </w:p>
    <w:p w14:paraId="0DDF6DCA" w14:textId="77777777" w:rsidR="006136F8" w:rsidRPr="00957784" w:rsidRDefault="006136F8" w:rsidP="006136F8">
      <w:pPr>
        <w:keepLines/>
        <w:tabs>
          <w:tab w:val="left" w:pos="284"/>
          <w:tab w:val="left" w:pos="567"/>
          <w:tab w:val="left" w:pos="851"/>
        </w:tabs>
        <w:overflowPunct w:val="0"/>
        <w:autoSpaceDE w:val="0"/>
        <w:autoSpaceDN w:val="0"/>
        <w:adjustRightInd w:val="0"/>
        <w:ind w:left="720"/>
        <w:jc w:val="both"/>
        <w:textAlignment w:val="baseline"/>
        <w:rPr>
          <w:rFonts w:ascii="Arial" w:hAnsi="Arial" w:cs="Arial"/>
          <w:noProof/>
          <w:szCs w:val="22"/>
        </w:rPr>
      </w:pPr>
    </w:p>
    <w:p w14:paraId="4F83A87C" w14:textId="77777777" w:rsidR="006136F8" w:rsidRDefault="006136F8" w:rsidP="006136F8">
      <w:pPr>
        <w:pStyle w:val="Normal1"/>
        <w:jc w:val="center"/>
        <w:rPr>
          <w:rFonts w:ascii="Arial" w:hAnsi="Arial" w:cs="Arial"/>
          <w:noProof/>
          <w:szCs w:val="22"/>
        </w:rPr>
      </w:pPr>
      <w:r w:rsidRPr="00957784">
        <w:rPr>
          <w:rFonts w:ascii="Arial" w:hAnsi="Arial" w:cs="Arial"/>
          <w:noProof/>
          <w:szCs w:val="22"/>
        </w:rPr>
        <w:t>E</w:t>
      </w:r>
      <w:r>
        <w:rPr>
          <w:rFonts w:ascii="Arial" w:hAnsi="Arial" w:cs="Arial"/>
          <w:noProof/>
          <w:szCs w:val="22"/>
        </w:rPr>
        <w:t>CHANTILLON N° 4</w:t>
      </w:r>
      <w:r w:rsidRPr="00957784">
        <w:rPr>
          <w:rFonts w:ascii="Arial" w:hAnsi="Arial" w:cs="Arial"/>
          <w:noProof/>
          <w:szCs w:val="22"/>
        </w:rPr>
        <w:t xml:space="preserve"> – </w:t>
      </w:r>
      <w:r>
        <w:rPr>
          <w:rFonts w:ascii="Arial" w:hAnsi="Arial" w:cs="Arial"/>
          <w:noProof/>
          <w:szCs w:val="22"/>
        </w:rPr>
        <w:t>ETUI NUBUCK</w:t>
      </w:r>
    </w:p>
    <w:p w14:paraId="08E38F8A" w14:textId="77777777" w:rsidR="006136F8" w:rsidRDefault="006136F8" w:rsidP="006136F8">
      <w:pPr>
        <w:pStyle w:val="Normal1"/>
        <w:jc w:val="left"/>
        <w:rPr>
          <w:rFonts w:ascii="Arial" w:hAnsi="Arial" w:cs="Arial"/>
          <w:noProof/>
          <w:szCs w:val="22"/>
        </w:rPr>
      </w:pPr>
      <w:r>
        <w:rPr>
          <w:rFonts w:ascii="Arial" w:hAnsi="Arial" w:cs="Arial"/>
          <w:noProof/>
          <w:szCs w:val="22"/>
        </w:rPr>
        <w:t>Le pli devra être remis sur place contre récépissé ou s’il est envoyé par voie postale, par pli recommandé avec avis de réception postal à :</w:t>
      </w:r>
    </w:p>
    <w:p w14:paraId="1D066997" w14:textId="77777777" w:rsidR="006136F8" w:rsidRDefault="006136F8" w:rsidP="006136F8">
      <w:pPr>
        <w:pStyle w:val="Normal1"/>
        <w:jc w:val="left"/>
        <w:rPr>
          <w:rFonts w:ascii="Arial" w:hAnsi="Arial" w:cs="Arial"/>
          <w:noProof/>
          <w:szCs w:val="22"/>
        </w:rPr>
      </w:pPr>
    </w:p>
    <w:p w14:paraId="1A0D9223" w14:textId="77777777" w:rsidR="006136F8" w:rsidRDefault="006136F8" w:rsidP="006136F8">
      <w:pPr>
        <w:pStyle w:val="Normal1"/>
        <w:jc w:val="left"/>
        <w:rPr>
          <w:rFonts w:ascii="Arial" w:hAnsi="Arial" w:cs="Arial"/>
          <w:noProof/>
          <w:szCs w:val="22"/>
        </w:rPr>
      </w:pPr>
      <w:r>
        <w:rPr>
          <w:rFonts w:ascii="Arial" w:hAnsi="Arial" w:cs="Arial"/>
          <w:noProof/>
          <w:szCs w:val="22"/>
        </w:rPr>
        <w:t>MAIRIE DE NÎMES</w:t>
      </w:r>
    </w:p>
    <w:p w14:paraId="15ABF8BF" w14:textId="77777777" w:rsidR="006136F8" w:rsidRDefault="006136F8" w:rsidP="006136F8">
      <w:pPr>
        <w:pStyle w:val="Normal1"/>
        <w:jc w:val="left"/>
        <w:rPr>
          <w:rFonts w:ascii="Arial" w:hAnsi="Arial" w:cs="Arial"/>
          <w:noProof/>
          <w:szCs w:val="22"/>
        </w:rPr>
      </w:pPr>
      <w:r>
        <w:rPr>
          <w:rFonts w:ascii="Arial" w:hAnsi="Arial" w:cs="Arial"/>
          <w:noProof/>
          <w:szCs w:val="22"/>
        </w:rPr>
        <w:t>Service Etat Civil</w:t>
      </w:r>
    </w:p>
    <w:p w14:paraId="01727B6D" w14:textId="77777777" w:rsidR="006136F8" w:rsidRDefault="006136F8" w:rsidP="006136F8">
      <w:pPr>
        <w:pStyle w:val="Normal1"/>
        <w:jc w:val="left"/>
        <w:rPr>
          <w:rFonts w:ascii="Arial" w:hAnsi="Arial" w:cs="Arial"/>
          <w:noProof/>
          <w:szCs w:val="22"/>
        </w:rPr>
      </w:pPr>
      <w:r>
        <w:rPr>
          <w:rFonts w:ascii="Arial" w:hAnsi="Arial" w:cs="Arial"/>
          <w:noProof/>
          <w:szCs w:val="22"/>
        </w:rPr>
        <w:t>Place de l’Hôtel de Ville</w:t>
      </w:r>
    </w:p>
    <w:p w14:paraId="1FF5B561" w14:textId="77777777" w:rsidR="006136F8" w:rsidRDefault="006136F8" w:rsidP="006136F8">
      <w:pPr>
        <w:pStyle w:val="Normal1"/>
        <w:jc w:val="left"/>
        <w:rPr>
          <w:rFonts w:ascii="Arial" w:hAnsi="Arial" w:cs="Arial"/>
          <w:noProof/>
          <w:szCs w:val="22"/>
        </w:rPr>
      </w:pPr>
      <w:r>
        <w:rPr>
          <w:rFonts w:ascii="Arial" w:hAnsi="Arial" w:cs="Arial"/>
          <w:noProof/>
          <w:szCs w:val="22"/>
        </w:rPr>
        <w:t>30033 NÎMES CEDEX 9</w:t>
      </w:r>
    </w:p>
    <w:p w14:paraId="31271E97" w14:textId="77777777" w:rsidR="006136F8" w:rsidRPr="00663CFF" w:rsidRDefault="006136F8" w:rsidP="006136F8">
      <w:pPr>
        <w:pStyle w:val="Normal2"/>
        <w:tabs>
          <w:tab w:val="clear" w:pos="1134"/>
        </w:tabs>
        <w:rPr>
          <w:rFonts w:ascii="Arial" w:hAnsi="Arial" w:cs="Arial"/>
          <w:color w:val="000000" w:themeColor="text1"/>
          <w:szCs w:val="24"/>
        </w:rPr>
      </w:pPr>
    </w:p>
    <w:p w14:paraId="7018B772" w14:textId="77777777" w:rsidR="00B145AE" w:rsidRPr="002E3F90" w:rsidRDefault="00B145AE">
      <w:pPr>
        <w:pStyle w:val="Normal2"/>
        <w:rPr>
          <w:rFonts w:ascii="Arial" w:hAnsi="Arial" w:cs="Arial"/>
          <w:szCs w:val="22"/>
        </w:rPr>
      </w:pPr>
    </w:p>
    <w:p w14:paraId="7018B773" w14:textId="77777777" w:rsidR="00B145AE" w:rsidRPr="002E3F90" w:rsidRDefault="00B145AE">
      <w:pPr>
        <w:pStyle w:val="Titre1"/>
        <w:rPr>
          <w:rFonts w:ascii="Arial" w:hAnsi="Arial" w:cs="Arial"/>
          <w:b/>
          <w:bCs/>
        </w:rPr>
      </w:pPr>
      <w:bookmarkStart w:id="22" w:name="_Toc147544543"/>
      <w:r w:rsidRPr="002E3F90">
        <w:rPr>
          <w:rFonts w:ascii="Arial" w:hAnsi="Arial" w:cs="Arial"/>
          <w:b/>
          <w:bCs/>
        </w:rPr>
        <w:t>Article 4.4</w:t>
      </w:r>
      <w:r w:rsidR="002D0076" w:rsidRPr="002E3F90">
        <w:rPr>
          <w:rFonts w:ascii="Arial" w:hAnsi="Arial" w:cs="Arial"/>
          <w:b/>
          <w:bCs/>
        </w:rPr>
        <w:t xml:space="preserve"> </w:t>
      </w:r>
      <w:r w:rsidRPr="002E3F90">
        <w:rPr>
          <w:rFonts w:ascii="Arial" w:hAnsi="Arial" w:cs="Arial"/>
          <w:b/>
          <w:bCs/>
        </w:rPr>
        <w:t>: Analyse des candidatures et jugement des offres</w:t>
      </w:r>
      <w:bookmarkEnd w:id="22"/>
    </w:p>
    <w:p w14:paraId="7018B774" w14:textId="77777777" w:rsidR="002D0076" w:rsidRPr="002E3F90" w:rsidRDefault="002D0076" w:rsidP="00D52E25">
      <w:bookmarkStart w:id="23" w:name="_Toc145406300"/>
      <w:bookmarkStart w:id="24" w:name="_Toc147544544"/>
    </w:p>
    <w:p w14:paraId="7018B775" w14:textId="77777777" w:rsidR="00B145AE" w:rsidRPr="002E3F90" w:rsidRDefault="00B145AE" w:rsidP="002D0076">
      <w:pPr>
        <w:pStyle w:val="Titre2"/>
        <w:jc w:val="left"/>
        <w:rPr>
          <w:rFonts w:ascii="Arial" w:hAnsi="Arial" w:cs="Arial"/>
          <w:sz w:val="24"/>
          <w:szCs w:val="22"/>
        </w:rPr>
      </w:pPr>
      <w:r w:rsidRPr="002E3F90">
        <w:rPr>
          <w:rFonts w:ascii="Arial" w:hAnsi="Arial" w:cs="Arial"/>
          <w:sz w:val="24"/>
          <w:szCs w:val="22"/>
        </w:rPr>
        <w:t>4.4.1 – Analyse des candidatures</w:t>
      </w:r>
      <w:bookmarkEnd w:id="23"/>
      <w:bookmarkEnd w:id="24"/>
    </w:p>
    <w:p w14:paraId="7018B776" w14:textId="77777777" w:rsidR="00B145AE" w:rsidRPr="002E3F90" w:rsidRDefault="00B145AE">
      <w:pPr>
        <w:pStyle w:val="Normal1"/>
        <w:rPr>
          <w:rFonts w:ascii="Arial" w:hAnsi="Arial" w:cs="Arial"/>
          <w:noProof/>
          <w:szCs w:val="22"/>
        </w:rPr>
      </w:pPr>
    </w:p>
    <w:p w14:paraId="7018B777" w14:textId="77777777" w:rsidR="00B145AE" w:rsidRPr="002E3F90" w:rsidRDefault="00B145AE" w:rsidP="002D0076">
      <w:pPr>
        <w:pStyle w:val="Normal1"/>
        <w:ind w:firstLine="0"/>
        <w:rPr>
          <w:rFonts w:ascii="Arial" w:hAnsi="Arial" w:cs="Arial"/>
          <w:noProof/>
          <w:szCs w:val="22"/>
        </w:rPr>
      </w:pPr>
      <w:r w:rsidRPr="002E3F90">
        <w:rPr>
          <w:rFonts w:ascii="Arial" w:hAnsi="Arial" w:cs="Arial"/>
          <w:noProof/>
          <w:szCs w:val="22"/>
        </w:rPr>
        <w:t xml:space="preserve">Les critères intervenant au moment de </w:t>
      </w:r>
      <w:r w:rsidR="00CD508C" w:rsidRPr="002E3F90">
        <w:rPr>
          <w:rFonts w:ascii="Arial" w:hAnsi="Arial" w:cs="Arial"/>
          <w:noProof/>
          <w:szCs w:val="22"/>
        </w:rPr>
        <w:t>l’analyse de la candidature</w:t>
      </w:r>
      <w:r w:rsidRPr="002E3F90">
        <w:rPr>
          <w:rFonts w:ascii="Arial" w:hAnsi="Arial" w:cs="Arial"/>
          <w:noProof/>
          <w:szCs w:val="22"/>
        </w:rPr>
        <w:t xml:space="preserve"> sont :</w:t>
      </w:r>
    </w:p>
    <w:p w14:paraId="7018B778" w14:textId="77777777" w:rsidR="00B145AE" w:rsidRPr="002E3F90" w:rsidRDefault="00B145AE">
      <w:pPr>
        <w:pStyle w:val="Normal1"/>
        <w:jc w:val="center"/>
        <w:rPr>
          <w:rFonts w:ascii="Arial" w:hAnsi="Arial" w:cs="Arial"/>
          <w:b/>
          <w:noProof/>
          <w:szCs w:val="22"/>
        </w:rPr>
      </w:pPr>
      <w:r w:rsidRPr="002E3F90">
        <w:rPr>
          <w:rFonts w:ascii="Arial" w:hAnsi="Arial" w:cs="Arial"/>
          <w:b/>
          <w:noProof/>
          <w:szCs w:val="22"/>
        </w:rPr>
        <w:t>Garanties et capacités professionnelles, techniques et financières</w:t>
      </w:r>
    </w:p>
    <w:p w14:paraId="7018B779" w14:textId="77777777" w:rsidR="00B145AE" w:rsidRPr="002E3F90" w:rsidRDefault="00B145AE">
      <w:pPr>
        <w:pStyle w:val="Normal1"/>
        <w:rPr>
          <w:rFonts w:ascii="Arial" w:hAnsi="Arial" w:cs="Arial"/>
          <w:b/>
          <w:noProof/>
          <w:szCs w:val="22"/>
        </w:rPr>
      </w:pPr>
    </w:p>
    <w:p w14:paraId="7018B77A" w14:textId="77777777" w:rsidR="00B145AE" w:rsidRPr="002E3F90" w:rsidRDefault="00B145AE" w:rsidP="002D0076">
      <w:pPr>
        <w:pStyle w:val="Normal1"/>
        <w:tabs>
          <w:tab w:val="clear" w:pos="284"/>
          <w:tab w:val="left" w:pos="0"/>
        </w:tabs>
        <w:ind w:firstLine="0"/>
        <w:rPr>
          <w:rFonts w:ascii="Arial" w:hAnsi="Arial" w:cs="Arial"/>
          <w:noProof/>
          <w:szCs w:val="22"/>
        </w:rPr>
      </w:pPr>
      <w:r w:rsidRPr="002E3F90">
        <w:rPr>
          <w:rFonts w:ascii="Arial" w:hAnsi="Arial" w:cs="Arial"/>
          <w:noProof/>
          <w:szCs w:val="22"/>
        </w:rPr>
        <w:t xml:space="preserve">Avant de procéder à l’examen des candidatures, si le pouvoir adjudicateur constate que des pièces dont la production était réclamée au titre de la </w:t>
      </w:r>
      <w:r w:rsidR="00CD508C" w:rsidRPr="002E3F90">
        <w:rPr>
          <w:rFonts w:ascii="Arial" w:hAnsi="Arial" w:cs="Arial"/>
          <w:noProof/>
          <w:szCs w:val="22"/>
        </w:rPr>
        <w:t>candidature</w:t>
      </w:r>
      <w:r w:rsidRPr="002E3F90">
        <w:rPr>
          <w:rFonts w:ascii="Arial" w:hAnsi="Arial" w:cs="Arial"/>
          <w:noProof/>
          <w:szCs w:val="22"/>
        </w:rPr>
        <w:t xml:space="preserve"> sont absentes ou incomplètes, il</w:t>
      </w:r>
      <w:r w:rsidR="00AC36F4" w:rsidRPr="002E3F90">
        <w:rPr>
          <w:rFonts w:ascii="Arial" w:hAnsi="Arial" w:cs="Arial"/>
          <w:noProof/>
          <w:szCs w:val="22"/>
        </w:rPr>
        <w:t xml:space="preserve"> pourra</w:t>
      </w:r>
      <w:r w:rsidRPr="002E3F90">
        <w:rPr>
          <w:rFonts w:ascii="Arial" w:hAnsi="Arial" w:cs="Arial"/>
          <w:noProof/>
          <w:szCs w:val="22"/>
        </w:rPr>
        <w:t xml:space="preserve"> demander à tous les candidats concernés de produire ou de compléter ces pièces dans un délai identique pour tous et qui ne saurait être supérieur à dix jours.</w:t>
      </w:r>
    </w:p>
    <w:p w14:paraId="7018B77B" w14:textId="77777777" w:rsidR="00B145AE" w:rsidRPr="002E3F90" w:rsidRDefault="00B145AE">
      <w:pPr>
        <w:pStyle w:val="Normal1"/>
        <w:tabs>
          <w:tab w:val="clear" w:pos="284"/>
          <w:tab w:val="left" w:pos="0"/>
        </w:tabs>
        <w:rPr>
          <w:rFonts w:ascii="Arial" w:hAnsi="Arial" w:cs="Arial"/>
          <w:noProof/>
          <w:szCs w:val="22"/>
        </w:rPr>
      </w:pPr>
      <w:r w:rsidRPr="002E3F90">
        <w:rPr>
          <w:rFonts w:ascii="Arial" w:hAnsi="Arial" w:cs="Arial"/>
          <w:noProof/>
          <w:szCs w:val="22"/>
        </w:rPr>
        <w:tab/>
      </w:r>
    </w:p>
    <w:p w14:paraId="7018B77C" w14:textId="77777777" w:rsidR="007C0AED" w:rsidRDefault="00B145AE" w:rsidP="002D0076">
      <w:pPr>
        <w:pStyle w:val="Normal1"/>
        <w:tabs>
          <w:tab w:val="clear" w:pos="284"/>
          <w:tab w:val="left" w:pos="0"/>
        </w:tabs>
        <w:ind w:firstLine="0"/>
        <w:rPr>
          <w:rFonts w:ascii="Arial" w:hAnsi="Arial" w:cs="Arial"/>
          <w:noProof/>
          <w:szCs w:val="22"/>
        </w:rPr>
      </w:pPr>
      <w:r w:rsidRPr="003C1A53">
        <w:rPr>
          <w:rFonts w:ascii="Arial" w:hAnsi="Arial" w:cs="Arial"/>
          <w:noProof/>
          <w:szCs w:val="24"/>
        </w:rPr>
        <w:t>Seules</w:t>
      </w:r>
      <w:r w:rsidRPr="002E3F90">
        <w:rPr>
          <w:rFonts w:ascii="Arial" w:hAnsi="Arial" w:cs="Arial"/>
          <w:noProof/>
          <w:szCs w:val="22"/>
        </w:rPr>
        <w:t xml:space="preserve"> les offres des candidatures jugées recevables seront examinées</w:t>
      </w:r>
      <w:r w:rsidR="00D20CC9" w:rsidRPr="002E3F90">
        <w:rPr>
          <w:rFonts w:ascii="Arial" w:hAnsi="Arial" w:cs="Arial"/>
          <w:noProof/>
          <w:szCs w:val="22"/>
        </w:rPr>
        <w:t xml:space="preserve"> </w:t>
      </w:r>
      <w:r w:rsidR="00D20CC9" w:rsidRPr="009B2A78">
        <w:rPr>
          <w:rFonts w:ascii="Arial" w:hAnsi="Arial" w:cs="Arial"/>
          <w:noProof/>
          <w:szCs w:val="22"/>
        </w:rPr>
        <w:t>et négociées</w:t>
      </w:r>
      <w:r w:rsidRPr="009B2A78">
        <w:rPr>
          <w:rFonts w:ascii="Arial" w:hAnsi="Arial" w:cs="Arial"/>
          <w:noProof/>
          <w:szCs w:val="22"/>
        </w:rPr>
        <w:t>.</w:t>
      </w:r>
    </w:p>
    <w:p w14:paraId="7018B77D" w14:textId="77777777" w:rsidR="00255BA0" w:rsidRDefault="00255BA0" w:rsidP="002D0076">
      <w:pPr>
        <w:pStyle w:val="Normal1"/>
        <w:tabs>
          <w:tab w:val="clear" w:pos="284"/>
          <w:tab w:val="left" w:pos="0"/>
        </w:tabs>
        <w:ind w:firstLine="0"/>
        <w:rPr>
          <w:rFonts w:ascii="Arial" w:hAnsi="Arial" w:cs="Arial"/>
          <w:noProof/>
          <w:szCs w:val="22"/>
        </w:rPr>
      </w:pPr>
    </w:p>
    <w:p w14:paraId="7018B77E" w14:textId="77777777" w:rsidR="00255BA0" w:rsidRDefault="00255BA0" w:rsidP="002D0076">
      <w:pPr>
        <w:pStyle w:val="Normal1"/>
        <w:tabs>
          <w:tab w:val="clear" w:pos="284"/>
          <w:tab w:val="left" w:pos="0"/>
        </w:tabs>
        <w:ind w:firstLine="0"/>
        <w:rPr>
          <w:rFonts w:ascii="Arial" w:hAnsi="Arial" w:cs="Arial"/>
          <w:noProof/>
          <w:szCs w:val="22"/>
        </w:rPr>
      </w:pPr>
    </w:p>
    <w:p w14:paraId="7018B77F" w14:textId="77777777" w:rsidR="00054369" w:rsidRPr="0045181A" w:rsidRDefault="00B145AE" w:rsidP="0045181A">
      <w:pPr>
        <w:pStyle w:val="Titre2"/>
        <w:jc w:val="left"/>
        <w:rPr>
          <w:rFonts w:ascii="Arial" w:hAnsi="Arial" w:cs="Arial"/>
          <w:sz w:val="24"/>
          <w:szCs w:val="22"/>
        </w:rPr>
      </w:pPr>
      <w:r w:rsidRPr="0045181A">
        <w:rPr>
          <w:rFonts w:ascii="Arial" w:hAnsi="Arial" w:cs="Arial"/>
          <w:sz w:val="24"/>
          <w:szCs w:val="22"/>
        </w:rPr>
        <w:t xml:space="preserve"> </w:t>
      </w:r>
      <w:bookmarkStart w:id="25" w:name="_Toc145406301"/>
      <w:bookmarkStart w:id="26" w:name="_Toc147544545"/>
      <w:r w:rsidR="00054369" w:rsidRPr="0045181A">
        <w:rPr>
          <w:rFonts w:ascii="Arial" w:hAnsi="Arial" w:cs="Arial"/>
          <w:sz w:val="24"/>
          <w:szCs w:val="22"/>
        </w:rPr>
        <w:t>4.4.2 – Négociation</w:t>
      </w:r>
    </w:p>
    <w:p w14:paraId="7018B780" w14:textId="77777777" w:rsidR="00054369" w:rsidRPr="009B2A78" w:rsidRDefault="00054369" w:rsidP="00054369">
      <w:pPr>
        <w:rPr>
          <w:rFonts w:ascii="Arial" w:hAnsi="Arial" w:cs="Arial"/>
        </w:rPr>
      </w:pPr>
    </w:p>
    <w:p w14:paraId="7018B781" w14:textId="77777777" w:rsidR="00906B65" w:rsidRPr="00827FF3" w:rsidRDefault="00906B65" w:rsidP="00906B65">
      <w:pPr>
        <w:pStyle w:val="Normal1"/>
        <w:rPr>
          <w:rFonts w:ascii="Arial" w:hAnsi="Arial" w:cs="Arial"/>
          <w:szCs w:val="22"/>
        </w:rPr>
      </w:pPr>
      <w:r w:rsidRPr="00827FF3">
        <w:rPr>
          <w:rFonts w:ascii="Arial" w:hAnsi="Arial" w:cs="Arial"/>
          <w:szCs w:val="22"/>
        </w:rPr>
        <w:t>Le pouvoir adjudicateur se réserve le droit d’engager des négociations avec l’ensemble des candidats ayant remis une offre, y compris celles irrégulières et inacceptables (</w:t>
      </w:r>
      <w:r w:rsidRPr="00827FF3">
        <w:rPr>
          <w:rFonts w:ascii="Arial" w:hAnsi="Arial" w:cs="Arial"/>
          <w:i/>
          <w:szCs w:val="22"/>
        </w:rPr>
        <w:t>l’attention des candidats est attirée sur le fait que toute offre incomplète, méconnaissant la législation en vigueur ou excédant les crédits budgétaires alloués au contrat pourra être régularisée à l’issue de la négociation, à condition qu’elle ne soit pas anormalement basse</w:t>
      </w:r>
      <w:r w:rsidRPr="00827FF3">
        <w:rPr>
          <w:rFonts w:ascii="Arial" w:hAnsi="Arial" w:cs="Arial"/>
          <w:szCs w:val="22"/>
        </w:rPr>
        <w:t xml:space="preserve">). Le cas échéant, le pouvoir adjudicateur pourra attribuer le marché public sur la base des offres initiales, sans négociation. Il procèdera alors au classement des offres conformément aux critères de choix. </w:t>
      </w:r>
    </w:p>
    <w:p w14:paraId="7018B782" w14:textId="77777777" w:rsidR="00906B65" w:rsidRPr="00827FF3" w:rsidRDefault="00906B65" w:rsidP="00906B65">
      <w:pPr>
        <w:pStyle w:val="Normal1"/>
        <w:rPr>
          <w:rFonts w:ascii="Arial" w:hAnsi="Arial" w:cs="Arial"/>
          <w:szCs w:val="22"/>
        </w:rPr>
      </w:pPr>
    </w:p>
    <w:p w14:paraId="7018B783" w14:textId="77777777" w:rsidR="00906B65" w:rsidRPr="00827FF3" w:rsidRDefault="00906B65" w:rsidP="00906B65">
      <w:pPr>
        <w:pStyle w:val="Normal1"/>
        <w:rPr>
          <w:rFonts w:ascii="Arial" w:hAnsi="Arial" w:cs="Arial"/>
          <w:szCs w:val="22"/>
        </w:rPr>
      </w:pPr>
      <w:r w:rsidRPr="00827FF3">
        <w:rPr>
          <w:rFonts w:ascii="Arial" w:hAnsi="Arial" w:cs="Arial"/>
          <w:szCs w:val="22"/>
        </w:rPr>
        <w:t>Une offre irrégulière est une offre qui ne respecte pas les exigences formulées dans les documents de la consultation notamment parce qu’elle est incomplète, ou qui méconnaît la législation applicable, notamment en matière sociale et environnementale.</w:t>
      </w:r>
    </w:p>
    <w:p w14:paraId="7018B784" w14:textId="77777777" w:rsidR="00906B65" w:rsidRPr="00827FF3" w:rsidRDefault="00906B65" w:rsidP="00906B65">
      <w:pPr>
        <w:pStyle w:val="Normal1"/>
        <w:rPr>
          <w:rFonts w:ascii="Arial" w:hAnsi="Arial" w:cs="Arial"/>
          <w:szCs w:val="22"/>
        </w:rPr>
      </w:pPr>
      <w:r w:rsidRPr="00827FF3">
        <w:rPr>
          <w:rFonts w:ascii="Arial" w:hAnsi="Arial" w:cs="Arial"/>
          <w:szCs w:val="22"/>
        </w:rPr>
        <w:t>Une offre inacceptable est une offre dont le prix excède les crédits budgétaires alloués au marché public tels qu’ils ont été déterminés et établis avant le lancement de la procédure.</w:t>
      </w:r>
    </w:p>
    <w:p w14:paraId="7018B785" w14:textId="77777777" w:rsidR="00906B65" w:rsidRPr="00827FF3" w:rsidRDefault="00906B65" w:rsidP="00906B65">
      <w:pPr>
        <w:pStyle w:val="Normal1"/>
        <w:rPr>
          <w:rFonts w:ascii="Arial" w:hAnsi="Arial" w:cs="Arial"/>
          <w:szCs w:val="22"/>
        </w:rPr>
      </w:pPr>
    </w:p>
    <w:p w14:paraId="7018B786" w14:textId="77777777" w:rsidR="00906B65" w:rsidRPr="00827FF3" w:rsidRDefault="00906B65" w:rsidP="00906B65">
      <w:pPr>
        <w:pStyle w:val="Normal1"/>
        <w:rPr>
          <w:rFonts w:ascii="Arial" w:hAnsi="Arial" w:cs="Arial"/>
          <w:szCs w:val="22"/>
        </w:rPr>
      </w:pPr>
      <w:r w:rsidRPr="00827FF3">
        <w:rPr>
          <w:rFonts w:ascii="Arial" w:hAnsi="Arial" w:cs="Arial"/>
          <w:szCs w:val="22"/>
        </w:rPr>
        <w:t xml:space="preserve">Le principe d’égalité de traitement entre les candidats interdit cependant d’engager les négociations, avec un candidat ayant remis une offre inappropriée, assimilée à une absence d’offre (une offre inappropriée est une offre sans rapport avec le marché public parce qu’elle n’est manifestement pas en mesure, sans modification substantielle, de répondre au besoin et aux exigences de l’acheteur formulés dans les documents de la consultation). </w:t>
      </w:r>
    </w:p>
    <w:p w14:paraId="7018B787" w14:textId="77777777" w:rsidR="00906B65" w:rsidRPr="00827FF3" w:rsidRDefault="00906B65" w:rsidP="00906B65">
      <w:pPr>
        <w:pStyle w:val="Normal1"/>
        <w:rPr>
          <w:rFonts w:ascii="Arial" w:hAnsi="Arial" w:cs="Arial"/>
          <w:szCs w:val="22"/>
        </w:rPr>
      </w:pPr>
    </w:p>
    <w:p w14:paraId="7018B788" w14:textId="77777777" w:rsidR="00906B65" w:rsidRPr="00827FF3" w:rsidRDefault="00906B65" w:rsidP="00906B65">
      <w:pPr>
        <w:pStyle w:val="Normal1"/>
        <w:rPr>
          <w:rFonts w:ascii="Arial" w:hAnsi="Arial" w:cs="Arial"/>
          <w:szCs w:val="22"/>
        </w:rPr>
      </w:pPr>
      <w:r w:rsidRPr="00827FF3">
        <w:rPr>
          <w:rFonts w:ascii="Arial" w:hAnsi="Arial" w:cs="Arial"/>
          <w:szCs w:val="22"/>
        </w:rPr>
        <w:t xml:space="preserve">En cas de négociation, celle-ci sera menée sous la forme d’un ou plusieurs échanges électroniques </w:t>
      </w:r>
      <w:r w:rsidRPr="00827FF3">
        <w:rPr>
          <w:rFonts w:ascii="Arial" w:hAnsi="Arial" w:cs="Arial"/>
          <w:b/>
          <w:szCs w:val="22"/>
          <w:u w:val="single"/>
        </w:rPr>
        <w:t>sur le profil acheteur</w:t>
      </w:r>
      <w:r w:rsidRPr="00827FF3">
        <w:rPr>
          <w:rFonts w:ascii="Arial" w:hAnsi="Arial" w:cs="Arial"/>
          <w:b/>
          <w:szCs w:val="22"/>
        </w:rPr>
        <w:t xml:space="preserve"> </w:t>
      </w:r>
      <w:hyperlink r:id="rId22" w:history="1">
        <w:r w:rsidRPr="00827FF3">
          <w:rPr>
            <w:rStyle w:val="Lienhypertexte"/>
            <w:rFonts w:ascii="Arial" w:hAnsi="Arial" w:cs="Arial"/>
            <w:b/>
            <w:szCs w:val="22"/>
          </w:rPr>
          <w:t>http://www.marches-securises.fr</w:t>
        </w:r>
      </w:hyperlink>
      <w:r w:rsidRPr="00827FF3">
        <w:rPr>
          <w:rFonts w:ascii="Arial" w:hAnsi="Arial" w:cs="Arial"/>
          <w:szCs w:val="22"/>
        </w:rPr>
        <w:t>.  Elle pourra porter sur toutes les composantes de l’offre des candidats.</w:t>
      </w:r>
    </w:p>
    <w:p w14:paraId="7018B789" w14:textId="77777777" w:rsidR="00906B65" w:rsidRPr="00827FF3" w:rsidRDefault="00906B65" w:rsidP="00906B65">
      <w:pPr>
        <w:pStyle w:val="Normal1"/>
        <w:rPr>
          <w:rFonts w:ascii="Arial" w:hAnsi="Arial" w:cs="Arial"/>
          <w:szCs w:val="22"/>
        </w:rPr>
      </w:pPr>
    </w:p>
    <w:p w14:paraId="7018B78A" w14:textId="77777777" w:rsidR="00906B65" w:rsidRPr="00827FF3" w:rsidRDefault="00906B65" w:rsidP="00906B65">
      <w:pPr>
        <w:pStyle w:val="Normal1"/>
        <w:rPr>
          <w:rFonts w:ascii="Arial" w:hAnsi="Arial" w:cs="Arial"/>
          <w:b/>
          <w:szCs w:val="22"/>
        </w:rPr>
      </w:pPr>
      <w:r w:rsidRPr="00827FF3">
        <w:rPr>
          <w:rFonts w:ascii="Arial" w:hAnsi="Arial" w:cs="Arial"/>
          <w:b/>
          <w:szCs w:val="22"/>
        </w:rPr>
        <w:t xml:space="preserve">Les candidats devront dans ce cadre, </w:t>
      </w:r>
      <w:r w:rsidRPr="00827FF3">
        <w:rPr>
          <w:rFonts w:ascii="Arial" w:hAnsi="Arial" w:cs="Arial"/>
          <w:b/>
          <w:szCs w:val="22"/>
          <w:u w:val="single"/>
        </w:rPr>
        <w:t>obligatoirement</w:t>
      </w:r>
      <w:r w:rsidRPr="00827FF3">
        <w:rPr>
          <w:rFonts w:ascii="Arial" w:hAnsi="Arial" w:cs="Arial"/>
          <w:b/>
          <w:szCs w:val="22"/>
        </w:rPr>
        <w:t xml:space="preserve"> répondre aux demandes figurant à chacun des courriers de négociation adressés par le </w:t>
      </w:r>
      <w:r w:rsidR="008532AC" w:rsidRPr="00827FF3">
        <w:rPr>
          <w:rFonts w:ascii="Arial" w:hAnsi="Arial" w:cs="Arial"/>
          <w:b/>
          <w:szCs w:val="22"/>
        </w:rPr>
        <w:t>pouvoir adjudicateur</w:t>
      </w:r>
      <w:r w:rsidRPr="00827FF3">
        <w:rPr>
          <w:rFonts w:ascii="Arial" w:hAnsi="Arial" w:cs="Arial"/>
          <w:b/>
          <w:szCs w:val="22"/>
        </w:rPr>
        <w:t>. Celui-ci précisera l’ensemble des documents ou compléments à fournir ainsi que les délais dans lesquels ces éléments devront être apportés. L’absence de réponse à la demande de négociation dans les délais fixés entraînera l’irrégularité de l’offre des candidats concernés.</w:t>
      </w:r>
    </w:p>
    <w:p w14:paraId="7018B78B" w14:textId="77777777" w:rsidR="00906B65" w:rsidRPr="00827FF3" w:rsidRDefault="00906B65" w:rsidP="00CA07AF">
      <w:pPr>
        <w:keepLines/>
        <w:tabs>
          <w:tab w:val="left" w:pos="284"/>
          <w:tab w:val="left" w:pos="851"/>
        </w:tabs>
        <w:rPr>
          <w:rFonts w:ascii="Arial" w:hAnsi="Arial" w:cs="Arial"/>
        </w:rPr>
      </w:pPr>
    </w:p>
    <w:p w14:paraId="7018B78C" w14:textId="77777777" w:rsidR="00B607AF" w:rsidRPr="00827FF3" w:rsidRDefault="00B607AF" w:rsidP="00B607AF">
      <w:pPr>
        <w:jc w:val="both"/>
        <w:rPr>
          <w:rFonts w:ascii="Arial" w:hAnsi="Arial" w:cs="Arial"/>
        </w:rPr>
      </w:pPr>
    </w:p>
    <w:p w14:paraId="7018B78D" w14:textId="77777777" w:rsidR="00255BA0" w:rsidRPr="00827FF3" w:rsidRDefault="00255BA0" w:rsidP="00255BA0">
      <w:pPr>
        <w:jc w:val="both"/>
        <w:rPr>
          <w:rFonts w:ascii="Arial" w:hAnsi="Arial" w:cs="Arial"/>
        </w:rPr>
      </w:pPr>
      <w:r w:rsidRPr="00827FF3">
        <w:rPr>
          <w:rFonts w:ascii="Arial" w:hAnsi="Arial" w:cs="Arial"/>
        </w:rPr>
        <w:t xml:space="preserve">A l'issue de la négociation et après avoir écarté les offres irrégulières ou </w:t>
      </w:r>
      <w:r w:rsidRPr="00906373">
        <w:rPr>
          <w:rFonts w:ascii="Arial" w:hAnsi="Arial" w:cs="Arial"/>
        </w:rPr>
        <w:t>inacceptables au sens de</w:t>
      </w:r>
      <w:r>
        <w:rPr>
          <w:rFonts w:ascii="Arial" w:hAnsi="Arial" w:cs="Arial"/>
        </w:rPr>
        <w:t>s</w:t>
      </w:r>
      <w:r w:rsidRPr="00906373">
        <w:rPr>
          <w:rFonts w:ascii="Arial" w:hAnsi="Arial" w:cs="Arial"/>
        </w:rPr>
        <w:t xml:space="preserve"> article</w:t>
      </w:r>
      <w:r>
        <w:rPr>
          <w:rFonts w:ascii="Arial" w:hAnsi="Arial" w:cs="Arial"/>
        </w:rPr>
        <w:t>s L.2152-2, L. 2152-3 et</w:t>
      </w:r>
      <w:r w:rsidRPr="00906373">
        <w:rPr>
          <w:rFonts w:ascii="Arial" w:hAnsi="Arial" w:cs="Arial"/>
        </w:rPr>
        <w:t xml:space="preserve"> </w:t>
      </w:r>
      <w:r>
        <w:rPr>
          <w:rFonts w:ascii="Arial" w:hAnsi="Arial" w:cs="Arial"/>
        </w:rPr>
        <w:t>R.2152-1 du Code de la Commande Publique</w:t>
      </w:r>
      <w:r w:rsidRPr="00827FF3">
        <w:rPr>
          <w:rFonts w:ascii="Arial" w:hAnsi="Arial" w:cs="Arial"/>
        </w:rPr>
        <w:t xml:space="preserve">, le pouvoir adjudicateur procèdera au classement des offres conformément aux critères de choix. </w:t>
      </w:r>
    </w:p>
    <w:p w14:paraId="7018B78E" w14:textId="77777777" w:rsidR="00B607AF" w:rsidRPr="00827FF3" w:rsidRDefault="00B607AF" w:rsidP="00B607AF">
      <w:pPr>
        <w:jc w:val="both"/>
        <w:rPr>
          <w:rFonts w:ascii="Arial" w:hAnsi="Arial" w:cs="Arial"/>
          <w:color w:val="CC99FF"/>
        </w:rPr>
      </w:pPr>
    </w:p>
    <w:p w14:paraId="7018B78F" w14:textId="77777777" w:rsidR="00B607AF" w:rsidRDefault="00B607AF" w:rsidP="00B607AF">
      <w:pPr>
        <w:jc w:val="both"/>
        <w:rPr>
          <w:rFonts w:ascii="Arial" w:hAnsi="Arial" w:cs="Arial"/>
        </w:rPr>
      </w:pPr>
      <w:r w:rsidRPr="00827FF3">
        <w:rPr>
          <w:rFonts w:ascii="Arial" w:hAnsi="Arial" w:cs="Arial"/>
        </w:rPr>
        <w:t>Si aucune candidature ou aucune offre n'a été déposée ou seules des offres inappropriées ont été déposées, le pouvoir adjudicateur passera un marché sans publicité préalable et sans mise en concurrence pour autant que les conditions initiales du marché ne soient pas substantiellement modifiées.</w:t>
      </w:r>
    </w:p>
    <w:p w14:paraId="7018B790" w14:textId="77777777" w:rsidR="00827FF3" w:rsidRDefault="00827FF3" w:rsidP="00B607AF">
      <w:pPr>
        <w:jc w:val="both"/>
        <w:rPr>
          <w:rFonts w:ascii="Arial" w:hAnsi="Arial" w:cs="Arial"/>
        </w:rPr>
      </w:pPr>
    </w:p>
    <w:p w14:paraId="7018B791" w14:textId="77777777" w:rsidR="006B4EF9" w:rsidRPr="006B4EF9" w:rsidRDefault="006B4EF9" w:rsidP="007C0AED">
      <w:pPr>
        <w:rPr>
          <w:rFonts w:ascii="Arial" w:hAnsi="Arial"/>
          <w:color w:val="CC99FF"/>
        </w:rPr>
      </w:pPr>
    </w:p>
    <w:p w14:paraId="7018B792" w14:textId="77777777" w:rsidR="000E0DD5" w:rsidRDefault="000E0DD5" w:rsidP="000E0DD5">
      <w:pPr>
        <w:pStyle w:val="Titre2"/>
        <w:jc w:val="left"/>
        <w:rPr>
          <w:rFonts w:ascii="Arial" w:hAnsi="Arial" w:cs="Arial"/>
          <w:color w:val="000000"/>
          <w:sz w:val="24"/>
          <w:szCs w:val="22"/>
        </w:rPr>
      </w:pPr>
      <w:bookmarkStart w:id="27" w:name="_Toc346808513"/>
      <w:bookmarkStart w:id="28" w:name="_Toc341432982"/>
      <w:r w:rsidRPr="000E0DD5">
        <w:rPr>
          <w:rFonts w:ascii="Arial" w:hAnsi="Arial" w:cs="Arial"/>
          <w:color w:val="000000"/>
          <w:sz w:val="24"/>
          <w:szCs w:val="22"/>
        </w:rPr>
        <w:t>4.4.3 : Informations complémentaires – Echanges avec les candidats</w:t>
      </w:r>
      <w:bookmarkEnd w:id="27"/>
      <w:bookmarkEnd w:id="28"/>
    </w:p>
    <w:p w14:paraId="7018B793" w14:textId="77777777" w:rsidR="000E0DD5" w:rsidRPr="000E0DD5" w:rsidRDefault="000E0DD5" w:rsidP="000E0DD5"/>
    <w:p w14:paraId="7018B794" w14:textId="77777777" w:rsidR="00E64E0C" w:rsidRDefault="00E64E0C" w:rsidP="00827FF3">
      <w:pPr>
        <w:jc w:val="both"/>
        <w:rPr>
          <w:rFonts w:ascii="Arial" w:hAnsi="Arial" w:cs="Arial"/>
          <w:color w:val="000000"/>
        </w:rPr>
      </w:pPr>
      <w:r w:rsidRPr="00E64E0C">
        <w:rPr>
          <w:rFonts w:ascii="Arial" w:hAnsi="Arial" w:cs="Arial"/>
          <w:color w:val="000000"/>
        </w:rPr>
        <w:t xml:space="preserve">Pour chaque étape de la procédure après la date limite de remise des offres, </w:t>
      </w:r>
      <w:r w:rsidRPr="00E64E0C">
        <w:rPr>
          <w:rFonts w:ascii="Arial" w:hAnsi="Arial" w:cs="Arial"/>
          <w:b/>
          <w:color w:val="000000"/>
          <w:u w:val="single"/>
        </w:rPr>
        <w:t>tous les échanges effectués avec les candidats seront obligatoirement faits électroniquement</w:t>
      </w:r>
      <w:r w:rsidRPr="00E64E0C">
        <w:rPr>
          <w:rFonts w:ascii="Arial" w:hAnsi="Arial" w:cs="Arial"/>
          <w:color w:val="000000"/>
          <w:u w:val="single"/>
        </w:rPr>
        <w:t xml:space="preserve"> </w:t>
      </w:r>
      <w:r w:rsidRPr="00E64E0C">
        <w:rPr>
          <w:rFonts w:ascii="Arial" w:hAnsi="Arial" w:cs="Arial"/>
          <w:b/>
          <w:color w:val="000000"/>
          <w:u w:val="single"/>
        </w:rPr>
        <w:t xml:space="preserve">via le profil acheteur de la collectivité </w:t>
      </w:r>
      <w:r w:rsidRPr="00E64E0C">
        <w:rPr>
          <w:rFonts w:ascii="Arial" w:hAnsi="Arial" w:cs="Arial"/>
          <w:color w:val="000000"/>
        </w:rPr>
        <w:t xml:space="preserve"> (</w:t>
      </w:r>
      <w:hyperlink r:id="rId23" w:history="1">
        <w:r w:rsidRPr="00E64E0C">
          <w:rPr>
            <w:rStyle w:val="Lienhypertexte"/>
            <w:rFonts w:ascii="Arial" w:hAnsi="Arial" w:cs="Arial"/>
          </w:rPr>
          <w:t>www.marches-securises.fr</w:t>
        </w:r>
      </w:hyperlink>
      <w:r w:rsidRPr="00E64E0C">
        <w:rPr>
          <w:rFonts w:ascii="Arial" w:hAnsi="Arial" w:cs="Arial"/>
          <w:color w:val="000000"/>
        </w:rPr>
        <w:t xml:space="preserve">). </w:t>
      </w:r>
    </w:p>
    <w:p w14:paraId="7018B795" w14:textId="77777777" w:rsidR="008532AC" w:rsidRPr="00E64E0C" w:rsidRDefault="008532AC" w:rsidP="00E64E0C">
      <w:pPr>
        <w:rPr>
          <w:rFonts w:ascii="Arial" w:hAnsi="Arial" w:cs="Arial"/>
          <w:color w:val="000000"/>
        </w:rPr>
      </w:pPr>
    </w:p>
    <w:p w14:paraId="7018B796" w14:textId="77777777" w:rsidR="00E64E0C" w:rsidRDefault="00E64E0C" w:rsidP="00827FF3">
      <w:pPr>
        <w:jc w:val="both"/>
        <w:rPr>
          <w:rFonts w:ascii="Arial" w:hAnsi="Arial" w:cs="Arial"/>
          <w:color w:val="000000"/>
        </w:rPr>
      </w:pPr>
      <w:r w:rsidRPr="00E64E0C">
        <w:rPr>
          <w:rFonts w:ascii="Arial" w:hAnsi="Arial" w:cs="Arial"/>
          <w:color w:val="000000"/>
        </w:rPr>
        <w:t xml:space="preserve">Afin de recevoir les différents courriers, l’attention des candidats est attirée sur le fait qu’ils devront inscrire </w:t>
      </w:r>
      <w:r w:rsidRPr="00E64E0C">
        <w:rPr>
          <w:rFonts w:ascii="Arial" w:hAnsi="Arial" w:cs="Arial"/>
          <w:b/>
          <w:color w:val="000000"/>
          <w:u w:val="single"/>
        </w:rPr>
        <w:t>une adresse mail valide</w:t>
      </w:r>
      <w:r w:rsidR="00827FF3">
        <w:rPr>
          <w:rFonts w:ascii="Arial" w:hAnsi="Arial" w:cs="Arial"/>
          <w:color w:val="000000"/>
        </w:rPr>
        <w:t xml:space="preserve"> sur la plateforme de </w:t>
      </w:r>
      <w:r w:rsidRPr="00E64E0C">
        <w:rPr>
          <w:rFonts w:ascii="Arial" w:hAnsi="Arial" w:cs="Arial"/>
          <w:color w:val="000000"/>
        </w:rPr>
        <w:t xml:space="preserve">dématérialisation pour les plis transmis électroniquement et sur l’acte d’engagement pour l’ensemble des offres. </w:t>
      </w:r>
    </w:p>
    <w:p w14:paraId="7018B797" w14:textId="77777777" w:rsidR="008532AC" w:rsidRDefault="008532AC" w:rsidP="00827FF3">
      <w:pPr>
        <w:jc w:val="both"/>
        <w:rPr>
          <w:rFonts w:ascii="Arial" w:hAnsi="Arial" w:cs="Arial"/>
          <w:color w:val="000000"/>
        </w:rPr>
      </w:pPr>
    </w:p>
    <w:p w14:paraId="7018B798" w14:textId="77777777" w:rsidR="00E64E0C" w:rsidRPr="00E64E0C" w:rsidRDefault="00E64E0C" w:rsidP="00827FF3">
      <w:pPr>
        <w:jc w:val="both"/>
        <w:rPr>
          <w:rFonts w:ascii="Arial" w:hAnsi="Arial" w:cs="Arial"/>
          <w:color w:val="000000"/>
        </w:rPr>
      </w:pPr>
      <w:r w:rsidRPr="00E64E0C">
        <w:rPr>
          <w:rFonts w:ascii="Arial" w:hAnsi="Arial" w:cs="Arial"/>
          <w:color w:val="000000"/>
        </w:rPr>
        <w:t xml:space="preserve">Les échanges peuvent concerner les éventuelles demandes de compléments, de précisions, de régularisation, les négociations si elles sont prévues par le présent règlement, l’information des candidats non retenus, la notification du marché et les éventuelles informations de décision de déclaration sans suite sans que cette liste ne soit exhaustive.    </w:t>
      </w:r>
    </w:p>
    <w:p w14:paraId="7018B799" w14:textId="77777777" w:rsidR="00E64E0C" w:rsidRPr="00E64E0C" w:rsidRDefault="00E64E0C" w:rsidP="00E64E0C">
      <w:pPr>
        <w:rPr>
          <w:rFonts w:ascii="Arial" w:hAnsi="Arial" w:cs="Arial"/>
          <w:color w:val="000000"/>
        </w:rPr>
      </w:pPr>
    </w:p>
    <w:p w14:paraId="7018B79A" w14:textId="77777777" w:rsidR="007C0AED" w:rsidRPr="007C0AED" w:rsidRDefault="007C0AED" w:rsidP="007C0AED">
      <w:pPr>
        <w:rPr>
          <w:rFonts w:ascii="Arial" w:hAnsi="Arial" w:cs="Arial"/>
        </w:rPr>
      </w:pPr>
    </w:p>
    <w:p w14:paraId="7018B79B" w14:textId="77777777" w:rsidR="00B145AE" w:rsidRPr="002E3F90" w:rsidRDefault="00B145AE" w:rsidP="002D0076">
      <w:pPr>
        <w:pStyle w:val="Titre2"/>
        <w:jc w:val="left"/>
        <w:rPr>
          <w:rFonts w:ascii="Arial" w:hAnsi="Arial" w:cs="Arial"/>
          <w:sz w:val="24"/>
          <w:szCs w:val="22"/>
        </w:rPr>
      </w:pPr>
      <w:r w:rsidRPr="002E3F90">
        <w:rPr>
          <w:rFonts w:ascii="Arial" w:hAnsi="Arial" w:cs="Arial"/>
          <w:sz w:val="24"/>
          <w:szCs w:val="22"/>
        </w:rPr>
        <w:t>4.4.</w:t>
      </w:r>
      <w:r w:rsidR="000E0DD5">
        <w:rPr>
          <w:rFonts w:ascii="Arial" w:hAnsi="Arial" w:cs="Arial"/>
          <w:sz w:val="24"/>
          <w:szCs w:val="22"/>
        </w:rPr>
        <w:t>4</w:t>
      </w:r>
      <w:r w:rsidRPr="002E3F90">
        <w:rPr>
          <w:rFonts w:ascii="Arial" w:hAnsi="Arial" w:cs="Arial"/>
          <w:sz w:val="24"/>
          <w:szCs w:val="22"/>
        </w:rPr>
        <w:t xml:space="preserve"> – Jugement des offres</w:t>
      </w:r>
      <w:bookmarkEnd w:id="25"/>
      <w:bookmarkEnd w:id="26"/>
    </w:p>
    <w:p w14:paraId="7018B79C" w14:textId="77777777" w:rsidR="00B145AE" w:rsidRPr="002E3F90" w:rsidRDefault="00B145AE">
      <w:pPr>
        <w:pStyle w:val="Normal1"/>
        <w:rPr>
          <w:rFonts w:ascii="Arial" w:hAnsi="Arial" w:cs="Arial"/>
          <w:noProof/>
          <w:szCs w:val="22"/>
        </w:rPr>
      </w:pPr>
    </w:p>
    <w:p w14:paraId="7018B79D" w14:textId="77777777" w:rsidR="00B145AE" w:rsidRPr="002E3F90" w:rsidRDefault="00B145AE" w:rsidP="002D0076">
      <w:pPr>
        <w:pStyle w:val="Normal1"/>
        <w:ind w:firstLine="0"/>
        <w:rPr>
          <w:rFonts w:ascii="Arial" w:hAnsi="Arial" w:cs="Arial"/>
          <w:noProof/>
          <w:szCs w:val="22"/>
        </w:rPr>
      </w:pPr>
      <w:r w:rsidRPr="002E3F90">
        <w:rPr>
          <w:rFonts w:ascii="Arial" w:hAnsi="Arial" w:cs="Arial"/>
          <w:noProof/>
          <w:szCs w:val="22"/>
        </w:rPr>
        <w:t xml:space="preserve">Les offres devront être conformes aux prescriptions des clauses techniques. </w:t>
      </w:r>
    </w:p>
    <w:p w14:paraId="7018B79E" w14:textId="77777777" w:rsidR="00CD508C" w:rsidRPr="002E3F90" w:rsidRDefault="00CD508C" w:rsidP="002D0076">
      <w:pPr>
        <w:pStyle w:val="Normal1"/>
        <w:ind w:firstLine="0"/>
        <w:rPr>
          <w:rFonts w:ascii="Arial" w:hAnsi="Arial" w:cs="Arial"/>
          <w:noProof/>
          <w:szCs w:val="22"/>
        </w:rPr>
      </w:pPr>
    </w:p>
    <w:p w14:paraId="7018B79F" w14:textId="77777777" w:rsidR="00CD508C" w:rsidRPr="002E3F90" w:rsidRDefault="00CD508C" w:rsidP="002D0076">
      <w:pPr>
        <w:pStyle w:val="Normal1"/>
        <w:ind w:firstLine="0"/>
        <w:rPr>
          <w:rFonts w:ascii="Arial" w:hAnsi="Arial" w:cs="Arial"/>
          <w:noProof/>
          <w:szCs w:val="22"/>
        </w:rPr>
      </w:pPr>
      <w:r w:rsidRPr="002E3F90">
        <w:rPr>
          <w:rFonts w:ascii="Arial" w:hAnsi="Arial" w:cs="Arial"/>
          <w:noProof/>
          <w:szCs w:val="22"/>
        </w:rPr>
        <w:t xml:space="preserve">Pour une bonne compréhension de l’offre, des demandes de précisions ou de compléments pourront être effectuées. Elles ne doivent pas avoir pour effet de  modifier de manière substantielle la proposition initiale. </w:t>
      </w:r>
    </w:p>
    <w:p w14:paraId="7018B7A0" w14:textId="77777777" w:rsidR="00B145AE" w:rsidRPr="002E3F90" w:rsidRDefault="00B145AE">
      <w:pPr>
        <w:pStyle w:val="Normal1"/>
        <w:rPr>
          <w:rFonts w:ascii="Arial" w:hAnsi="Arial" w:cs="Arial"/>
          <w:noProof/>
          <w:szCs w:val="22"/>
        </w:rPr>
      </w:pPr>
    </w:p>
    <w:p w14:paraId="7018B7A1" w14:textId="77777777" w:rsidR="00A13DFF" w:rsidRPr="00CB35FF" w:rsidRDefault="00A13DFF" w:rsidP="00A13DFF">
      <w:pPr>
        <w:pStyle w:val="Normal1"/>
        <w:ind w:firstLine="0"/>
        <w:rPr>
          <w:rFonts w:ascii="Arial" w:hAnsi="Arial" w:cs="Arial"/>
          <w:szCs w:val="24"/>
          <w:u w:val="single"/>
        </w:rPr>
      </w:pPr>
      <w:r w:rsidRPr="00CB35FF">
        <w:rPr>
          <w:rFonts w:ascii="Arial" w:hAnsi="Arial" w:cs="Arial"/>
          <w:szCs w:val="24"/>
          <w:u w:val="single"/>
        </w:rPr>
        <w:t>Offres anormalement basses :</w:t>
      </w:r>
    </w:p>
    <w:p w14:paraId="7018B7A2" w14:textId="77777777" w:rsidR="00A13DFF" w:rsidRPr="00CB35FF" w:rsidRDefault="00A13DFF" w:rsidP="00A13DFF">
      <w:pPr>
        <w:jc w:val="both"/>
        <w:rPr>
          <w:rFonts w:ascii="Arial" w:hAnsi="Arial" w:cs="Arial"/>
        </w:rPr>
      </w:pPr>
      <w:r w:rsidRPr="00CB35FF">
        <w:rPr>
          <w:rFonts w:ascii="Arial" w:hAnsi="Arial" w:cs="Arial"/>
          <w:u w:val="single"/>
        </w:rPr>
        <w:t>Si une offre paraît anormalement basse</w:t>
      </w:r>
      <w:r w:rsidRPr="00CB35FF">
        <w:rPr>
          <w:rFonts w:ascii="Arial" w:hAnsi="Arial" w:cs="Arial"/>
        </w:rPr>
        <w:t>, le pouvoir adjudicateur peut la rejeter par décision motivée après avoir demandé par écrit les précisions qu'il juge utiles et vérifié les justifications fournies.</w:t>
      </w:r>
    </w:p>
    <w:p w14:paraId="7018B7A3" w14:textId="77777777" w:rsidR="00A13DFF" w:rsidRDefault="00A13DFF" w:rsidP="002D0076">
      <w:pPr>
        <w:pStyle w:val="Normal1"/>
        <w:ind w:firstLine="0"/>
        <w:rPr>
          <w:rFonts w:ascii="Arial" w:hAnsi="Arial" w:cs="Arial"/>
          <w:noProof/>
          <w:szCs w:val="22"/>
        </w:rPr>
      </w:pPr>
    </w:p>
    <w:p w14:paraId="7018B7A4" w14:textId="77777777" w:rsidR="00B145AE" w:rsidRPr="002E3F90" w:rsidRDefault="00B145AE" w:rsidP="002D0076">
      <w:pPr>
        <w:pStyle w:val="Normal1"/>
        <w:ind w:firstLine="0"/>
        <w:rPr>
          <w:rFonts w:ascii="Arial" w:hAnsi="Arial" w:cs="Arial"/>
          <w:noProof/>
          <w:szCs w:val="22"/>
        </w:rPr>
      </w:pPr>
      <w:r w:rsidRPr="002E3F90">
        <w:rPr>
          <w:rFonts w:ascii="Arial" w:hAnsi="Arial" w:cs="Arial"/>
          <w:noProof/>
          <w:szCs w:val="22"/>
        </w:rPr>
        <w:t xml:space="preserve">Les critères retenus pour le jugement des offres </w:t>
      </w:r>
      <w:r w:rsidR="0070697B">
        <w:rPr>
          <w:rFonts w:ascii="Arial" w:hAnsi="Arial" w:cs="Arial"/>
          <w:noProof/>
          <w:szCs w:val="22"/>
        </w:rPr>
        <w:t>sont pondérés de la manière suivante</w:t>
      </w:r>
      <w:r w:rsidRPr="002E3F90">
        <w:rPr>
          <w:rFonts w:ascii="Arial" w:hAnsi="Arial" w:cs="Arial"/>
          <w:noProof/>
          <w:szCs w:val="22"/>
        </w:rPr>
        <w:t> :</w:t>
      </w:r>
    </w:p>
    <w:p w14:paraId="7018B7A5" w14:textId="77777777" w:rsidR="00616F0D" w:rsidRPr="002E3F90" w:rsidRDefault="00616F0D">
      <w:pPr>
        <w:pStyle w:val="Normal1"/>
        <w:rPr>
          <w:rFonts w:ascii="Arial" w:hAnsi="Arial" w:cs="Arial"/>
          <w:noProof/>
          <w:szCs w:val="22"/>
        </w:rPr>
      </w:pPr>
    </w:p>
    <w:p w14:paraId="09D912E0" w14:textId="77777777" w:rsidR="00663CFF" w:rsidRDefault="00663CFF" w:rsidP="0045181A">
      <w:pPr>
        <w:jc w:val="both"/>
        <w:rPr>
          <w:rFonts w:ascii="Arial" w:hAnsi="Arial" w:cs="Arial"/>
          <w:bCs/>
          <w:color w:val="FF9900"/>
        </w:rPr>
      </w:pPr>
    </w:p>
    <w:p w14:paraId="7018B7A7" w14:textId="371DB5ED" w:rsidR="00616F0D" w:rsidRPr="002E3F90" w:rsidRDefault="004E784E" w:rsidP="0045181A">
      <w:pPr>
        <w:jc w:val="both"/>
        <w:rPr>
          <w:rFonts w:ascii="Arial" w:hAnsi="Arial" w:cs="Arial"/>
          <w:b/>
          <w:bCs/>
          <w:u w:val="single"/>
        </w:rPr>
      </w:pPr>
      <w:r w:rsidRPr="00435A9E">
        <w:rPr>
          <w:rFonts w:ascii="Arial" w:hAnsi="Arial" w:cs="Arial"/>
          <w:bCs/>
          <w:color w:val="FF99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81"/>
        <w:gridCol w:w="4040"/>
        <w:gridCol w:w="852"/>
        <w:gridCol w:w="1889"/>
      </w:tblGrid>
      <w:tr w:rsidR="00663CFF" w:rsidRPr="00663CFF" w14:paraId="7018B7AC" w14:textId="77777777" w:rsidTr="00663CFF">
        <w:tc>
          <w:tcPr>
            <w:tcW w:w="1259" w:type="pct"/>
            <w:tcBorders>
              <w:top w:val="single" w:sz="4" w:space="0" w:color="auto"/>
              <w:bottom w:val="single" w:sz="4" w:space="0" w:color="auto"/>
            </w:tcBorders>
            <w:shd w:val="clear" w:color="auto" w:fill="FFFF99"/>
            <w:vAlign w:val="center"/>
          </w:tcPr>
          <w:p w14:paraId="7018B7A8" w14:textId="77777777" w:rsidR="00AC36F4" w:rsidRPr="00663CFF" w:rsidRDefault="00AC36F4">
            <w:pPr>
              <w:jc w:val="center"/>
              <w:rPr>
                <w:rFonts w:ascii="Arial" w:hAnsi="Arial" w:cs="Arial"/>
                <w:b/>
                <w:bCs/>
                <w:color w:val="000000" w:themeColor="text1"/>
              </w:rPr>
            </w:pPr>
            <w:r w:rsidRPr="00663CFF">
              <w:rPr>
                <w:rFonts w:ascii="Arial" w:hAnsi="Arial" w:cs="Arial"/>
                <w:b/>
                <w:bCs/>
                <w:color w:val="000000" w:themeColor="text1"/>
              </w:rPr>
              <w:t>Critère</w:t>
            </w:r>
          </w:p>
        </w:tc>
        <w:tc>
          <w:tcPr>
            <w:tcW w:w="2229" w:type="pct"/>
            <w:tcBorders>
              <w:top w:val="single" w:sz="4" w:space="0" w:color="auto"/>
            </w:tcBorders>
            <w:shd w:val="clear" w:color="auto" w:fill="FFFF99"/>
            <w:vAlign w:val="center"/>
          </w:tcPr>
          <w:p w14:paraId="7018B7A9" w14:textId="77777777" w:rsidR="00AC36F4" w:rsidRPr="00663CFF" w:rsidRDefault="00AC36F4">
            <w:pPr>
              <w:jc w:val="center"/>
              <w:rPr>
                <w:rFonts w:ascii="Arial" w:hAnsi="Arial" w:cs="Arial"/>
                <w:b/>
                <w:bCs/>
                <w:color w:val="000000" w:themeColor="text1"/>
              </w:rPr>
            </w:pPr>
            <w:r w:rsidRPr="00663CFF">
              <w:rPr>
                <w:rFonts w:ascii="Arial" w:hAnsi="Arial" w:cs="Arial"/>
                <w:b/>
                <w:bCs/>
                <w:color w:val="000000" w:themeColor="text1"/>
              </w:rPr>
              <w:t>Sous critère</w:t>
            </w:r>
          </w:p>
        </w:tc>
        <w:tc>
          <w:tcPr>
            <w:tcW w:w="470" w:type="pct"/>
            <w:tcBorders>
              <w:top w:val="single" w:sz="4" w:space="0" w:color="auto"/>
            </w:tcBorders>
            <w:shd w:val="clear" w:color="auto" w:fill="FFFF99"/>
            <w:vAlign w:val="center"/>
          </w:tcPr>
          <w:p w14:paraId="7018B7AA" w14:textId="77777777" w:rsidR="00AC36F4" w:rsidRPr="00663CFF" w:rsidRDefault="00AC36F4">
            <w:pPr>
              <w:jc w:val="center"/>
              <w:rPr>
                <w:rFonts w:ascii="Arial" w:hAnsi="Arial" w:cs="Arial"/>
                <w:b/>
                <w:bCs/>
                <w:color w:val="000000" w:themeColor="text1"/>
              </w:rPr>
            </w:pPr>
            <w:r w:rsidRPr="00663CFF">
              <w:rPr>
                <w:rFonts w:ascii="Arial" w:hAnsi="Arial" w:cs="Arial"/>
                <w:b/>
                <w:bCs/>
                <w:color w:val="000000" w:themeColor="text1"/>
              </w:rPr>
              <w:t>Note</w:t>
            </w:r>
          </w:p>
        </w:tc>
        <w:tc>
          <w:tcPr>
            <w:tcW w:w="1042" w:type="pct"/>
            <w:tcBorders>
              <w:top w:val="single" w:sz="4" w:space="0" w:color="auto"/>
              <w:bottom w:val="single" w:sz="4" w:space="0" w:color="auto"/>
            </w:tcBorders>
            <w:shd w:val="clear" w:color="auto" w:fill="FFFF99"/>
            <w:vAlign w:val="center"/>
          </w:tcPr>
          <w:p w14:paraId="7018B7AB" w14:textId="77777777" w:rsidR="00AC36F4" w:rsidRPr="00663CFF" w:rsidRDefault="00AC36F4">
            <w:pPr>
              <w:jc w:val="center"/>
              <w:rPr>
                <w:rFonts w:ascii="Arial" w:hAnsi="Arial" w:cs="Arial"/>
                <w:b/>
                <w:bCs/>
                <w:color w:val="000000" w:themeColor="text1"/>
              </w:rPr>
            </w:pPr>
            <w:r w:rsidRPr="00663CFF">
              <w:rPr>
                <w:rFonts w:ascii="Arial" w:hAnsi="Arial" w:cs="Arial"/>
                <w:b/>
                <w:bCs/>
                <w:color w:val="000000" w:themeColor="text1"/>
              </w:rPr>
              <w:t>Coefficient de pondération</w:t>
            </w:r>
          </w:p>
        </w:tc>
      </w:tr>
      <w:tr w:rsidR="00663CFF" w:rsidRPr="00663CFF" w14:paraId="7018B7BA" w14:textId="77777777" w:rsidTr="00663CFF">
        <w:trPr>
          <w:cantSplit/>
          <w:trHeight w:val="366"/>
        </w:trPr>
        <w:tc>
          <w:tcPr>
            <w:tcW w:w="1259" w:type="pct"/>
          </w:tcPr>
          <w:p w14:paraId="7018B7B6" w14:textId="2CFEEC6E" w:rsidR="00663CFF" w:rsidRPr="00663CFF" w:rsidRDefault="00663CFF">
            <w:pPr>
              <w:pStyle w:val="Commentaire"/>
              <w:rPr>
                <w:rFonts w:ascii="Arial" w:hAnsi="Arial" w:cs="Arial"/>
                <w:color w:val="000000" w:themeColor="text1"/>
                <w:szCs w:val="24"/>
              </w:rPr>
            </w:pPr>
            <w:r>
              <w:rPr>
                <w:rFonts w:ascii="Arial" w:hAnsi="Arial" w:cs="Arial"/>
                <w:color w:val="000000" w:themeColor="text1"/>
                <w:szCs w:val="24"/>
              </w:rPr>
              <w:t>Prix</w:t>
            </w:r>
          </w:p>
        </w:tc>
        <w:tc>
          <w:tcPr>
            <w:tcW w:w="2229" w:type="pct"/>
            <w:tcBorders>
              <w:top w:val="single" w:sz="4" w:space="0" w:color="auto"/>
              <w:bottom w:val="single" w:sz="4" w:space="0" w:color="auto"/>
            </w:tcBorders>
          </w:tcPr>
          <w:p w14:paraId="7018B7B7" w14:textId="348A3B2D" w:rsidR="00663CFF" w:rsidRPr="00663CFF" w:rsidRDefault="00663CFF">
            <w:pPr>
              <w:rPr>
                <w:rFonts w:ascii="Arial" w:hAnsi="Arial" w:cs="Arial"/>
                <w:color w:val="000000" w:themeColor="text1"/>
              </w:rPr>
            </w:pPr>
            <w:r w:rsidRPr="00663CFF">
              <w:rPr>
                <w:rFonts w:ascii="Arial" w:hAnsi="Arial" w:cs="Arial"/>
                <w:color w:val="000000" w:themeColor="text1"/>
              </w:rPr>
              <w:t>Pas de sous-critère</w:t>
            </w:r>
          </w:p>
        </w:tc>
        <w:tc>
          <w:tcPr>
            <w:tcW w:w="470" w:type="pct"/>
          </w:tcPr>
          <w:p w14:paraId="7018B7B8" w14:textId="4AC10224" w:rsidR="00663CFF" w:rsidRPr="00663CFF" w:rsidRDefault="00663CFF">
            <w:pPr>
              <w:jc w:val="center"/>
              <w:rPr>
                <w:rFonts w:ascii="Arial" w:hAnsi="Arial" w:cs="Arial"/>
                <w:color w:val="000000" w:themeColor="text1"/>
              </w:rPr>
            </w:pPr>
            <w:r>
              <w:rPr>
                <w:rFonts w:ascii="Arial" w:hAnsi="Arial" w:cs="Arial"/>
                <w:color w:val="000000" w:themeColor="text1"/>
              </w:rPr>
              <w:t>10/10</w:t>
            </w:r>
          </w:p>
        </w:tc>
        <w:tc>
          <w:tcPr>
            <w:tcW w:w="1042" w:type="pct"/>
          </w:tcPr>
          <w:p w14:paraId="7018B7B9" w14:textId="697BF22C" w:rsidR="00663CFF" w:rsidRPr="00663CFF" w:rsidRDefault="00663CFF">
            <w:pPr>
              <w:jc w:val="center"/>
              <w:rPr>
                <w:rFonts w:ascii="Arial" w:hAnsi="Arial" w:cs="Arial"/>
                <w:color w:val="000000" w:themeColor="text1"/>
              </w:rPr>
            </w:pPr>
            <w:r>
              <w:rPr>
                <w:rFonts w:ascii="Arial" w:hAnsi="Arial" w:cs="Arial"/>
                <w:color w:val="000000" w:themeColor="text1"/>
              </w:rPr>
              <w:t>0,6</w:t>
            </w:r>
          </w:p>
        </w:tc>
      </w:tr>
      <w:tr w:rsidR="00706D96" w:rsidRPr="00663CFF" w14:paraId="733D4930" w14:textId="77777777" w:rsidTr="00685C8F">
        <w:trPr>
          <w:cantSplit/>
          <w:trHeight w:val="366"/>
        </w:trPr>
        <w:tc>
          <w:tcPr>
            <w:tcW w:w="1259" w:type="pct"/>
            <w:tcBorders>
              <w:top w:val="single" w:sz="4" w:space="0" w:color="auto"/>
              <w:bottom w:val="single" w:sz="4" w:space="0" w:color="auto"/>
            </w:tcBorders>
          </w:tcPr>
          <w:p w14:paraId="65B9FB87" w14:textId="24FEE3C8" w:rsidR="00706D96" w:rsidRDefault="00D675EB" w:rsidP="00706D96">
            <w:pPr>
              <w:pStyle w:val="Commentaire"/>
              <w:rPr>
                <w:rFonts w:ascii="Arial" w:hAnsi="Arial" w:cs="Arial"/>
                <w:color w:val="000000" w:themeColor="text1"/>
                <w:szCs w:val="24"/>
              </w:rPr>
            </w:pPr>
            <w:r>
              <w:rPr>
                <w:rFonts w:ascii="Arial" w:hAnsi="Arial" w:cs="Arial"/>
                <w:color w:val="000000" w:themeColor="text1"/>
                <w:szCs w:val="24"/>
              </w:rPr>
              <w:t>Délai de livr</w:t>
            </w:r>
            <w:r w:rsidR="00706D96">
              <w:rPr>
                <w:rFonts w:ascii="Arial" w:hAnsi="Arial" w:cs="Arial"/>
                <w:color w:val="000000" w:themeColor="text1"/>
                <w:szCs w:val="24"/>
              </w:rPr>
              <w:t>aison</w:t>
            </w:r>
          </w:p>
        </w:tc>
        <w:tc>
          <w:tcPr>
            <w:tcW w:w="2229" w:type="pct"/>
            <w:tcBorders>
              <w:top w:val="single" w:sz="4" w:space="0" w:color="auto"/>
              <w:bottom w:val="single" w:sz="4" w:space="0" w:color="auto"/>
            </w:tcBorders>
          </w:tcPr>
          <w:p w14:paraId="2AF35378" w14:textId="5089EF02" w:rsidR="00706D96" w:rsidRPr="00663CFF" w:rsidRDefault="00706D96" w:rsidP="00706D96">
            <w:pPr>
              <w:rPr>
                <w:rFonts w:ascii="Arial" w:hAnsi="Arial" w:cs="Arial"/>
                <w:color w:val="000000" w:themeColor="text1"/>
              </w:rPr>
            </w:pPr>
            <w:r w:rsidRPr="00663CFF">
              <w:rPr>
                <w:rFonts w:ascii="Arial" w:hAnsi="Arial" w:cs="Arial"/>
                <w:color w:val="000000" w:themeColor="text1"/>
              </w:rPr>
              <w:t>Pas de sous-critère</w:t>
            </w:r>
          </w:p>
        </w:tc>
        <w:tc>
          <w:tcPr>
            <w:tcW w:w="470" w:type="pct"/>
            <w:tcBorders>
              <w:top w:val="single" w:sz="4" w:space="0" w:color="auto"/>
              <w:bottom w:val="single" w:sz="4" w:space="0" w:color="auto"/>
            </w:tcBorders>
          </w:tcPr>
          <w:p w14:paraId="53D5EBDF" w14:textId="56A30075" w:rsidR="00706D96" w:rsidRDefault="00706D96" w:rsidP="00706D96">
            <w:pPr>
              <w:jc w:val="center"/>
              <w:rPr>
                <w:rFonts w:ascii="Arial" w:hAnsi="Arial" w:cs="Arial"/>
                <w:color w:val="000000" w:themeColor="text1"/>
              </w:rPr>
            </w:pPr>
            <w:r>
              <w:rPr>
                <w:rFonts w:ascii="Arial" w:hAnsi="Arial" w:cs="Arial"/>
                <w:color w:val="000000" w:themeColor="text1"/>
              </w:rPr>
              <w:t>10/10</w:t>
            </w:r>
          </w:p>
        </w:tc>
        <w:tc>
          <w:tcPr>
            <w:tcW w:w="1042" w:type="pct"/>
            <w:tcBorders>
              <w:top w:val="single" w:sz="4" w:space="0" w:color="auto"/>
              <w:bottom w:val="single" w:sz="4" w:space="0" w:color="auto"/>
            </w:tcBorders>
          </w:tcPr>
          <w:p w14:paraId="50C6BC94" w14:textId="7C4D459D" w:rsidR="00706D96" w:rsidRDefault="00706D96" w:rsidP="00706D96">
            <w:pPr>
              <w:jc w:val="center"/>
              <w:rPr>
                <w:rFonts w:ascii="Arial" w:hAnsi="Arial" w:cs="Arial"/>
                <w:color w:val="000000" w:themeColor="text1"/>
              </w:rPr>
            </w:pPr>
            <w:r>
              <w:rPr>
                <w:rFonts w:ascii="Arial" w:hAnsi="Arial" w:cs="Arial"/>
                <w:color w:val="000000" w:themeColor="text1"/>
              </w:rPr>
              <w:t>0,2</w:t>
            </w:r>
          </w:p>
        </w:tc>
      </w:tr>
      <w:tr w:rsidR="00706D96" w:rsidRPr="00663CFF" w14:paraId="7018B7C4" w14:textId="77777777" w:rsidTr="00663CFF">
        <w:trPr>
          <w:cantSplit/>
        </w:trPr>
        <w:tc>
          <w:tcPr>
            <w:tcW w:w="1259" w:type="pct"/>
            <w:tcBorders>
              <w:top w:val="single" w:sz="4" w:space="0" w:color="auto"/>
              <w:bottom w:val="single" w:sz="4" w:space="0" w:color="auto"/>
            </w:tcBorders>
          </w:tcPr>
          <w:p w14:paraId="7018B7C0" w14:textId="6238CB06" w:rsidR="00706D96" w:rsidRPr="00663CFF" w:rsidRDefault="00706D96" w:rsidP="00706D96">
            <w:pPr>
              <w:pStyle w:val="Commentaire"/>
              <w:rPr>
                <w:rFonts w:ascii="Arial" w:hAnsi="Arial" w:cs="Arial"/>
                <w:color w:val="000000" w:themeColor="text1"/>
                <w:szCs w:val="24"/>
              </w:rPr>
            </w:pPr>
            <w:r>
              <w:rPr>
                <w:rFonts w:ascii="Arial" w:hAnsi="Arial" w:cs="Arial"/>
                <w:color w:val="000000" w:themeColor="text1"/>
                <w:szCs w:val="24"/>
              </w:rPr>
              <w:t>Qualité des échantillons</w:t>
            </w:r>
          </w:p>
        </w:tc>
        <w:tc>
          <w:tcPr>
            <w:tcW w:w="2229" w:type="pct"/>
            <w:tcBorders>
              <w:top w:val="single" w:sz="4" w:space="0" w:color="auto"/>
              <w:bottom w:val="single" w:sz="4" w:space="0" w:color="auto"/>
            </w:tcBorders>
          </w:tcPr>
          <w:p w14:paraId="7018B7C1" w14:textId="03F8B94C" w:rsidR="00706D96" w:rsidRPr="00663CFF" w:rsidRDefault="00706D96" w:rsidP="00706D96">
            <w:pPr>
              <w:rPr>
                <w:rFonts w:ascii="Arial" w:hAnsi="Arial" w:cs="Arial"/>
                <w:color w:val="000000" w:themeColor="text1"/>
              </w:rPr>
            </w:pPr>
            <w:r w:rsidRPr="00663CFF">
              <w:rPr>
                <w:rFonts w:ascii="Arial" w:hAnsi="Arial" w:cs="Arial"/>
                <w:color w:val="000000" w:themeColor="text1"/>
              </w:rPr>
              <w:t>Pas de sous-critère</w:t>
            </w:r>
          </w:p>
        </w:tc>
        <w:tc>
          <w:tcPr>
            <w:tcW w:w="470" w:type="pct"/>
            <w:tcBorders>
              <w:top w:val="single" w:sz="4" w:space="0" w:color="auto"/>
              <w:bottom w:val="single" w:sz="4" w:space="0" w:color="auto"/>
            </w:tcBorders>
          </w:tcPr>
          <w:p w14:paraId="7018B7C2" w14:textId="77E952AD" w:rsidR="00706D96" w:rsidRPr="00663CFF" w:rsidRDefault="00706D96" w:rsidP="00706D96">
            <w:pPr>
              <w:jc w:val="center"/>
              <w:rPr>
                <w:rFonts w:ascii="Arial" w:hAnsi="Arial" w:cs="Arial"/>
                <w:color w:val="000000" w:themeColor="text1"/>
              </w:rPr>
            </w:pPr>
            <w:r>
              <w:rPr>
                <w:rFonts w:ascii="Arial" w:hAnsi="Arial" w:cs="Arial"/>
                <w:color w:val="000000" w:themeColor="text1"/>
              </w:rPr>
              <w:t>10/10</w:t>
            </w:r>
          </w:p>
        </w:tc>
        <w:tc>
          <w:tcPr>
            <w:tcW w:w="1042" w:type="pct"/>
            <w:tcBorders>
              <w:top w:val="single" w:sz="4" w:space="0" w:color="auto"/>
              <w:bottom w:val="single" w:sz="4" w:space="0" w:color="auto"/>
            </w:tcBorders>
          </w:tcPr>
          <w:p w14:paraId="7018B7C3" w14:textId="00E7A605" w:rsidR="00706D96" w:rsidRPr="00663CFF" w:rsidRDefault="00706D96" w:rsidP="00706D96">
            <w:pPr>
              <w:jc w:val="center"/>
              <w:rPr>
                <w:rFonts w:ascii="Arial" w:hAnsi="Arial" w:cs="Arial"/>
                <w:color w:val="000000" w:themeColor="text1"/>
              </w:rPr>
            </w:pPr>
            <w:r>
              <w:rPr>
                <w:rFonts w:ascii="Arial" w:hAnsi="Arial" w:cs="Arial"/>
                <w:color w:val="000000" w:themeColor="text1"/>
              </w:rPr>
              <w:t>0,2</w:t>
            </w:r>
          </w:p>
        </w:tc>
      </w:tr>
    </w:tbl>
    <w:p w14:paraId="7018B7C5" w14:textId="77777777" w:rsidR="00E34836" w:rsidRDefault="00E34836" w:rsidP="00435A9E">
      <w:pPr>
        <w:autoSpaceDE w:val="0"/>
        <w:autoSpaceDN w:val="0"/>
        <w:adjustRightInd w:val="0"/>
        <w:rPr>
          <w:rFonts w:ascii="Helvetica-Bold" w:hAnsi="Helvetica-Bold" w:cs="Helvetica-Bold"/>
          <w:b/>
          <w:bCs/>
        </w:rPr>
      </w:pPr>
    </w:p>
    <w:p w14:paraId="7018B7C6" w14:textId="77777777" w:rsidR="00435A9E" w:rsidRDefault="00435A9E" w:rsidP="00435A9E">
      <w:pPr>
        <w:autoSpaceDE w:val="0"/>
        <w:autoSpaceDN w:val="0"/>
        <w:adjustRightInd w:val="0"/>
        <w:rPr>
          <w:rFonts w:ascii="Helvetica-Bold" w:hAnsi="Helvetica-Bold" w:cs="Helvetica-Bold"/>
          <w:b/>
          <w:bCs/>
        </w:rPr>
      </w:pPr>
      <w:r>
        <w:rPr>
          <w:rFonts w:ascii="Helvetica-Bold" w:hAnsi="Helvetica-Bold" w:cs="Helvetica-Bold"/>
          <w:b/>
          <w:bCs/>
        </w:rPr>
        <w:t>Notation</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380"/>
        <w:gridCol w:w="360"/>
      </w:tblGrid>
      <w:tr w:rsidR="00435A9E" w14:paraId="7018B7CA" w14:textId="77777777" w:rsidTr="0079768D">
        <w:tc>
          <w:tcPr>
            <w:tcW w:w="1548" w:type="dxa"/>
            <w:shd w:val="clear" w:color="auto" w:fill="auto"/>
          </w:tcPr>
          <w:p w14:paraId="7018B7C7" w14:textId="77777777" w:rsidR="00435A9E" w:rsidRPr="0079768D" w:rsidRDefault="00435A9E" w:rsidP="00821CB9">
            <w:pPr>
              <w:rPr>
                <w:b/>
                <w:bCs/>
              </w:rPr>
            </w:pPr>
            <w:r w:rsidRPr="0079768D">
              <w:rPr>
                <w:rFonts w:ascii="Arial" w:hAnsi="Arial" w:cs="Arial"/>
                <w:b/>
              </w:rPr>
              <w:t>Prix</w:t>
            </w:r>
          </w:p>
        </w:tc>
        <w:tc>
          <w:tcPr>
            <w:tcW w:w="7380" w:type="dxa"/>
            <w:shd w:val="clear" w:color="auto" w:fill="auto"/>
          </w:tcPr>
          <w:p w14:paraId="7018B7C8" w14:textId="65CB4C41" w:rsidR="00435A9E" w:rsidRPr="00006649" w:rsidRDefault="006136F8" w:rsidP="006136F8">
            <w:pPr>
              <w:jc w:val="center"/>
            </w:pPr>
            <w:r>
              <w:rPr>
                <w:rFonts w:ascii="Arial" w:hAnsi="Arial" w:cs="Arial"/>
              </w:rPr>
              <w:t>10 X (offre du moins disant</w:t>
            </w:r>
            <w:r w:rsidR="00006649" w:rsidRPr="0079768D">
              <w:rPr>
                <w:rFonts w:ascii="Arial" w:hAnsi="Arial" w:cs="Arial"/>
              </w:rPr>
              <w:t xml:space="preserve"> </w:t>
            </w:r>
            <w:r w:rsidR="00663CFF">
              <w:rPr>
                <w:rFonts w:ascii="Arial" w:hAnsi="Arial" w:cs="Arial"/>
              </w:rPr>
              <w:t>(</w:t>
            </w:r>
            <w:ins w:id="29" w:author="Christophe Mas" w:date="2024-06-26T12:01:00Z">
              <w:r>
                <w:rPr>
                  <w:rFonts w:ascii="Arial" w:hAnsi="Arial" w:cs="Arial"/>
                </w:rPr>
                <w:t>montant total du DQE</w:t>
              </w:r>
            </w:ins>
            <w:del w:id="30" w:author="Christophe Mas" w:date="2024-06-26T12:01:00Z">
              <w:r w:rsidR="00663CFF" w:rsidDel="006136F8">
                <w:rPr>
                  <w:rFonts w:ascii="Arial" w:hAnsi="Arial" w:cs="Arial"/>
                </w:rPr>
                <w:delText>total des prix unitaires H.T</w:delText>
              </w:r>
            </w:del>
            <w:r w:rsidR="00663CFF">
              <w:rPr>
                <w:rFonts w:ascii="Arial" w:hAnsi="Arial" w:cs="Arial"/>
              </w:rPr>
              <w:t>.)</w:t>
            </w:r>
            <w:r w:rsidR="00006649" w:rsidRPr="0079768D">
              <w:rPr>
                <w:rFonts w:ascii="Arial" w:hAnsi="Arial" w:cs="Arial"/>
              </w:rPr>
              <w:t>/ offre étudiée</w:t>
            </w:r>
            <w:r w:rsidR="00663CFF">
              <w:rPr>
                <w:rFonts w:ascii="Arial" w:hAnsi="Arial" w:cs="Arial"/>
              </w:rPr>
              <w:t xml:space="preserve"> (</w:t>
            </w:r>
            <w:del w:id="31" w:author="Christophe Mas" w:date="2024-06-26T12:02:00Z">
              <w:r w:rsidR="00663CFF" w:rsidDel="006136F8">
                <w:rPr>
                  <w:rFonts w:ascii="Arial" w:hAnsi="Arial" w:cs="Arial"/>
                </w:rPr>
                <w:delText>total des prix unitaires H.T.</w:delText>
              </w:r>
              <w:r w:rsidR="00006649" w:rsidRPr="0079768D" w:rsidDel="006136F8">
                <w:rPr>
                  <w:rFonts w:ascii="Arial" w:hAnsi="Arial" w:cs="Arial"/>
                </w:rPr>
                <w:delText>)</w:delText>
              </w:r>
            </w:del>
            <w:ins w:id="32" w:author="Christophe Mas" w:date="2024-06-26T12:02:00Z">
              <w:r>
                <w:rPr>
                  <w:rFonts w:ascii="Arial" w:hAnsi="Arial" w:cs="Arial"/>
                </w:rPr>
                <w:t>montant total DQE)</w:t>
              </w:r>
            </w:ins>
          </w:p>
        </w:tc>
        <w:tc>
          <w:tcPr>
            <w:tcW w:w="360" w:type="dxa"/>
            <w:shd w:val="clear" w:color="auto" w:fill="auto"/>
          </w:tcPr>
          <w:p w14:paraId="7018B7C9" w14:textId="77777777" w:rsidR="00435A9E" w:rsidRDefault="00435A9E" w:rsidP="00821CB9"/>
        </w:tc>
      </w:tr>
      <w:tr w:rsidR="00663CFF" w14:paraId="25C884F4" w14:textId="77777777" w:rsidTr="0079768D">
        <w:tc>
          <w:tcPr>
            <w:tcW w:w="1548" w:type="dxa"/>
            <w:shd w:val="clear" w:color="auto" w:fill="auto"/>
          </w:tcPr>
          <w:p w14:paraId="3802CF85" w14:textId="001FF877" w:rsidR="00663CFF" w:rsidRPr="0079768D" w:rsidRDefault="00663CFF" w:rsidP="00821CB9">
            <w:pPr>
              <w:rPr>
                <w:rFonts w:ascii="Arial" w:hAnsi="Arial" w:cs="Arial"/>
                <w:b/>
              </w:rPr>
            </w:pPr>
            <w:r>
              <w:rPr>
                <w:rFonts w:ascii="Arial" w:hAnsi="Arial" w:cs="Arial"/>
                <w:b/>
              </w:rPr>
              <w:t>Délai</w:t>
            </w:r>
          </w:p>
        </w:tc>
        <w:tc>
          <w:tcPr>
            <w:tcW w:w="7380" w:type="dxa"/>
            <w:shd w:val="clear" w:color="auto" w:fill="auto"/>
          </w:tcPr>
          <w:p w14:paraId="5EDFFB61" w14:textId="08F81126" w:rsidR="00663CFF" w:rsidRPr="0079768D" w:rsidRDefault="00663CFF" w:rsidP="0079768D">
            <w:pPr>
              <w:jc w:val="center"/>
              <w:rPr>
                <w:rFonts w:ascii="Arial" w:hAnsi="Arial" w:cs="Arial"/>
              </w:rPr>
            </w:pPr>
            <w:r>
              <w:rPr>
                <w:rFonts w:ascii="Arial" w:hAnsi="Arial" w:cs="Arial"/>
              </w:rPr>
              <w:t>10 X (délai le plus court/délai étudié)</w:t>
            </w:r>
          </w:p>
        </w:tc>
        <w:tc>
          <w:tcPr>
            <w:tcW w:w="360" w:type="dxa"/>
            <w:shd w:val="clear" w:color="auto" w:fill="auto"/>
          </w:tcPr>
          <w:p w14:paraId="51BB9ED0" w14:textId="77777777" w:rsidR="00663CFF" w:rsidRDefault="00663CFF" w:rsidP="00821CB9"/>
        </w:tc>
      </w:tr>
    </w:tbl>
    <w:p w14:paraId="7018B7CB" w14:textId="77777777" w:rsidR="002D0076" w:rsidRDefault="002D0076" w:rsidP="002D0076">
      <w:pPr>
        <w:pStyle w:val="Normal1"/>
        <w:tabs>
          <w:tab w:val="clear" w:pos="851"/>
        </w:tabs>
        <w:ind w:firstLine="0"/>
        <w:jc w:val="left"/>
        <w:rPr>
          <w:rFonts w:ascii="Arial" w:hAnsi="Arial" w:cs="Arial"/>
          <w:bCs/>
          <w:noProof/>
          <w:szCs w:val="22"/>
          <w:highlight w:val="magenta"/>
        </w:rPr>
      </w:pPr>
    </w:p>
    <w:p w14:paraId="7018B7CD" w14:textId="77777777" w:rsidR="00006649" w:rsidRPr="00006649" w:rsidRDefault="00006649" w:rsidP="00006649">
      <w:pPr>
        <w:pStyle w:val="Normal1"/>
        <w:tabs>
          <w:tab w:val="clear" w:pos="851"/>
        </w:tabs>
        <w:ind w:firstLine="0"/>
        <w:jc w:val="left"/>
        <w:rPr>
          <w:rFonts w:ascii="Arial" w:hAnsi="Arial" w:cs="Arial"/>
          <w:bCs/>
          <w:noProof/>
          <w:szCs w:val="22"/>
        </w:rPr>
      </w:pPr>
    </w:p>
    <w:p w14:paraId="7018B7D2" w14:textId="77777777" w:rsidR="00B145AE" w:rsidRPr="002E3F90" w:rsidRDefault="00B145AE">
      <w:pPr>
        <w:pStyle w:val="Titre1"/>
        <w:rPr>
          <w:rFonts w:ascii="Arial" w:hAnsi="Arial" w:cs="Arial"/>
          <w:b/>
          <w:bCs/>
        </w:rPr>
      </w:pPr>
      <w:bookmarkStart w:id="33" w:name="_Toc147544546"/>
      <w:r w:rsidRPr="002E3F90">
        <w:rPr>
          <w:rFonts w:ascii="Arial" w:hAnsi="Arial" w:cs="Arial"/>
          <w:b/>
          <w:bCs/>
        </w:rPr>
        <w:t>Article 4.5</w:t>
      </w:r>
      <w:r w:rsidR="006E036B" w:rsidRPr="002E3F90">
        <w:rPr>
          <w:rFonts w:ascii="Arial" w:hAnsi="Arial" w:cs="Arial"/>
          <w:b/>
          <w:bCs/>
        </w:rPr>
        <w:t xml:space="preserve"> </w:t>
      </w:r>
      <w:r w:rsidRPr="002E3F90">
        <w:rPr>
          <w:rFonts w:ascii="Arial" w:hAnsi="Arial" w:cs="Arial"/>
          <w:b/>
          <w:bCs/>
        </w:rPr>
        <w:t>: Conditions d’envoi ou de remise des offres</w:t>
      </w:r>
      <w:bookmarkEnd w:id="33"/>
    </w:p>
    <w:p w14:paraId="7018B7D3" w14:textId="77777777" w:rsidR="00B145AE" w:rsidRPr="002E3F90" w:rsidRDefault="00B145AE">
      <w:pPr>
        <w:pStyle w:val="Normal1"/>
        <w:rPr>
          <w:rFonts w:ascii="Arial" w:hAnsi="Arial" w:cs="Arial"/>
          <w:b/>
          <w:bCs/>
          <w:noProof/>
        </w:rPr>
      </w:pPr>
    </w:p>
    <w:p w14:paraId="7018B7D4" w14:textId="77777777" w:rsidR="00E64E0C" w:rsidRPr="00E64E0C" w:rsidRDefault="00E64E0C" w:rsidP="00E64E0C">
      <w:pPr>
        <w:pStyle w:val="Normal1"/>
        <w:ind w:firstLine="0"/>
        <w:rPr>
          <w:rFonts w:ascii="Arial" w:hAnsi="Arial" w:cs="Arial"/>
          <w:b/>
          <w:noProof/>
          <w:szCs w:val="22"/>
        </w:rPr>
      </w:pPr>
      <w:r w:rsidRPr="00E64E0C">
        <w:rPr>
          <w:rFonts w:ascii="Arial" w:hAnsi="Arial" w:cs="Arial"/>
          <w:b/>
          <w:noProof/>
          <w:szCs w:val="22"/>
        </w:rPr>
        <w:t>Aucune transmission par voie papier n’est autorisée.</w:t>
      </w:r>
    </w:p>
    <w:p w14:paraId="7018B7D5" w14:textId="77777777" w:rsidR="00E64E0C" w:rsidRDefault="00E64E0C" w:rsidP="00A833BF">
      <w:pPr>
        <w:pStyle w:val="Normal1"/>
        <w:ind w:firstLine="0"/>
        <w:rPr>
          <w:rFonts w:ascii="Arial" w:hAnsi="Arial" w:cs="Arial"/>
          <w:noProof/>
          <w:szCs w:val="22"/>
        </w:rPr>
      </w:pPr>
    </w:p>
    <w:p w14:paraId="7018B7D6" w14:textId="77777777" w:rsidR="00284B92" w:rsidRPr="00284B92" w:rsidRDefault="00284B92" w:rsidP="00284B92">
      <w:pPr>
        <w:pStyle w:val="Normal1"/>
        <w:rPr>
          <w:rFonts w:ascii="Arial" w:hAnsi="Arial" w:cs="Arial"/>
          <w:noProof/>
          <w:szCs w:val="22"/>
        </w:rPr>
      </w:pPr>
      <w:r w:rsidRPr="00284B92">
        <w:rPr>
          <w:rFonts w:ascii="Arial" w:hAnsi="Arial" w:cs="Arial"/>
          <w:b/>
          <w:noProof/>
          <w:szCs w:val="22"/>
        </w:rPr>
        <w:t>Le pouvoir adjudicateur impose la transmission des documents par voie électronique à l’adresse suivante</w:t>
      </w:r>
      <w:r w:rsidRPr="00284B92">
        <w:rPr>
          <w:rFonts w:ascii="Arial" w:hAnsi="Arial" w:cs="Arial"/>
          <w:noProof/>
          <w:szCs w:val="22"/>
        </w:rPr>
        <w:t xml:space="preserve"> : </w:t>
      </w:r>
      <w:hyperlink r:id="rId24" w:history="1">
        <w:r w:rsidRPr="00284B92">
          <w:rPr>
            <w:rStyle w:val="Lienhypertexte"/>
            <w:rFonts w:ascii="Arial" w:hAnsi="Arial" w:cs="Arial"/>
            <w:noProof/>
            <w:szCs w:val="22"/>
          </w:rPr>
          <w:t>http://www.marches-securises.fr</w:t>
        </w:r>
      </w:hyperlink>
      <w:r w:rsidRPr="00284B92">
        <w:rPr>
          <w:rFonts w:ascii="Arial" w:hAnsi="Arial" w:cs="Arial"/>
          <w:noProof/>
          <w:szCs w:val="22"/>
        </w:rPr>
        <w:t>.</w:t>
      </w:r>
    </w:p>
    <w:p w14:paraId="7018B7D7" w14:textId="77777777" w:rsidR="00067903" w:rsidRPr="00067903" w:rsidRDefault="00067903" w:rsidP="00067903">
      <w:pPr>
        <w:pStyle w:val="Normal1"/>
        <w:rPr>
          <w:rFonts w:ascii="Arial" w:hAnsi="Arial" w:cs="Arial"/>
          <w:noProof/>
          <w:szCs w:val="22"/>
        </w:rPr>
      </w:pPr>
    </w:p>
    <w:p w14:paraId="7018B7D8"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Par contre, la transmission des documents sur un support physique électronique (CD-ROM, clé USB...) n’est pas autorisée.</w:t>
      </w:r>
    </w:p>
    <w:p w14:paraId="7018B7D9" w14:textId="77777777" w:rsidR="00067903" w:rsidRPr="00067903" w:rsidRDefault="00067903" w:rsidP="00067903">
      <w:pPr>
        <w:pStyle w:val="Normal1"/>
        <w:rPr>
          <w:rFonts w:ascii="Arial" w:hAnsi="Arial" w:cs="Arial"/>
          <w:noProof/>
          <w:szCs w:val="22"/>
        </w:rPr>
      </w:pPr>
    </w:p>
    <w:p w14:paraId="7018B7DA" w14:textId="77777777" w:rsidR="00284B92" w:rsidRPr="00284B92" w:rsidRDefault="00284B92" w:rsidP="00284B92">
      <w:pPr>
        <w:pStyle w:val="Normal1"/>
        <w:rPr>
          <w:rFonts w:ascii="Arial" w:hAnsi="Arial" w:cs="Arial"/>
          <w:noProof/>
          <w:szCs w:val="22"/>
        </w:rPr>
      </w:pPr>
      <w:r w:rsidRPr="00284B92">
        <w:rPr>
          <w:rFonts w:ascii="Arial" w:hAnsi="Arial" w:cs="Arial"/>
          <w:noProof/>
          <w:szCs w:val="22"/>
        </w:rPr>
        <w:t>Conditions de présentation des plis électroniques : fichiers distincts dont l’un comporte les pièces de la candidature et l’autre, les pièces de l’offre, dans le cadre d’une seule enveloppe. Chaque transmission fera l’objet d’une date certaine de réception et d’un accusé de réception électronique.</w:t>
      </w:r>
    </w:p>
    <w:p w14:paraId="7018B7DB" w14:textId="77777777" w:rsidR="00067903" w:rsidRPr="00067903" w:rsidRDefault="00067903" w:rsidP="00067903">
      <w:pPr>
        <w:pStyle w:val="Normal1"/>
        <w:rPr>
          <w:rFonts w:ascii="Arial" w:hAnsi="Arial" w:cs="Arial"/>
          <w:noProof/>
          <w:szCs w:val="22"/>
        </w:rPr>
      </w:pPr>
    </w:p>
    <w:p w14:paraId="7018B7DC"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 fuseau horaire de référence sera celui de (GMT+01:00) Paris, Bruxelles, Copenhague, Madrid.</w:t>
      </w:r>
    </w:p>
    <w:p w14:paraId="7018B7DD" w14:textId="77777777" w:rsidR="00067903" w:rsidRPr="00067903" w:rsidRDefault="00067903" w:rsidP="00067903">
      <w:pPr>
        <w:pStyle w:val="Normal1"/>
        <w:rPr>
          <w:rFonts w:ascii="Arial" w:hAnsi="Arial" w:cs="Arial"/>
          <w:noProof/>
          <w:szCs w:val="22"/>
        </w:rPr>
      </w:pPr>
    </w:p>
    <w:p w14:paraId="7018B7DE"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 pli peut être doublé d’une copie de sauvegarde transmise dans les délais impartis, sur support physique électronique ou sur support papier. Cette copie est transmise sous pli scellé et comporte obligatoirement la mention « copie de sauvegarde », ainsi que le nom du candidat et l’identification de la procédure concernée.</w:t>
      </w:r>
    </w:p>
    <w:p w14:paraId="7018B7DF" w14:textId="77777777" w:rsidR="00067903" w:rsidRPr="00067903" w:rsidRDefault="00067903" w:rsidP="00067903">
      <w:pPr>
        <w:pStyle w:val="Normal1"/>
        <w:rPr>
          <w:rFonts w:ascii="Arial" w:hAnsi="Arial" w:cs="Arial"/>
          <w:noProof/>
          <w:szCs w:val="22"/>
        </w:rPr>
      </w:pPr>
    </w:p>
    <w:p w14:paraId="7018B7E0"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Les formats électroniques dans lesquels les documents peuvent être transmis sont les suivants : le format PDF (.pdf), format bureautique propriétaire de Microsoft (.doc ou .docx pour les textes ; .xls pou xlsx pour les feuilles de calcul ; ppt ou pptx pour les présentations de diaporama), format propriétaire DWG pour les plans ou dessins techniques ou le format propriétaire DWF (.dwg), les formats images JPEG, PNG ou TIFF/EP pour les photographies, pour les images (.jpg, .png, .tif), le format de compression de fichiers ZIP (.zip), ou formats équivalents.</w:t>
      </w:r>
    </w:p>
    <w:p w14:paraId="7018B7E1" w14:textId="77777777" w:rsidR="00067903" w:rsidRPr="00067903" w:rsidRDefault="00067903" w:rsidP="00067903">
      <w:pPr>
        <w:pStyle w:val="Normal1"/>
        <w:rPr>
          <w:rFonts w:ascii="Arial" w:hAnsi="Arial" w:cs="Arial"/>
          <w:noProof/>
          <w:szCs w:val="22"/>
        </w:rPr>
      </w:pPr>
    </w:p>
    <w:p w14:paraId="7018B7E2"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 xml:space="preserve">Il est recommandé de compresser les fichiers, en utilisant des logiciels du type 7-zip ou .zip. </w:t>
      </w:r>
    </w:p>
    <w:p w14:paraId="7018B7E3" w14:textId="77777777" w:rsidR="00067903" w:rsidRPr="00067903" w:rsidRDefault="00067903" w:rsidP="00067903">
      <w:pPr>
        <w:pStyle w:val="Normal1"/>
        <w:rPr>
          <w:rFonts w:ascii="Arial" w:hAnsi="Arial" w:cs="Arial"/>
          <w:noProof/>
          <w:szCs w:val="22"/>
        </w:rPr>
      </w:pPr>
    </w:p>
    <w:p w14:paraId="7018B7E4"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Les frais d’accès au réseau sont à la charge de chaque candidat.</w:t>
      </w:r>
    </w:p>
    <w:p w14:paraId="7018B7E5" w14:textId="77777777" w:rsidR="00067903" w:rsidRPr="00067903" w:rsidRDefault="00067903" w:rsidP="00067903">
      <w:pPr>
        <w:pStyle w:val="Normal1"/>
        <w:rPr>
          <w:rFonts w:ascii="Arial" w:hAnsi="Arial" w:cs="Arial"/>
          <w:noProof/>
          <w:szCs w:val="22"/>
        </w:rPr>
      </w:pPr>
    </w:p>
    <w:p w14:paraId="7018B7E6"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7018B7E7" w14:textId="77777777" w:rsidR="00067903" w:rsidRPr="00067903" w:rsidRDefault="00067903" w:rsidP="00067903">
      <w:pPr>
        <w:pStyle w:val="Normal1"/>
        <w:rPr>
          <w:rFonts w:ascii="Arial" w:hAnsi="Arial" w:cs="Arial"/>
          <w:noProof/>
          <w:szCs w:val="22"/>
        </w:rPr>
      </w:pPr>
    </w:p>
    <w:p w14:paraId="7018B7E8" w14:textId="77777777" w:rsidR="00067903" w:rsidRPr="00067903" w:rsidRDefault="00067903" w:rsidP="00067903">
      <w:pPr>
        <w:pStyle w:val="Normal1"/>
        <w:rPr>
          <w:rFonts w:ascii="Arial" w:hAnsi="Arial" w:cs="Arial"/>
          <w:noProof/>
          <w:szCs w:val="22"/>
        </w:rPr>
      </w:pPr>
    </w:p>
    <w:p w14:paraId="7018B7E9"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u w:val="single"/>
        </w:rPr>
        <w:t>A l’attention des candidats</w:t>
      </w:r>
      <w:r w:rsidRPr="00067903">
        <w:rPr>
          <w:rFonts w:ascii="Arial" w:hAnsi="Arial" w:cs="Arial"/>
          <w:noProof/>
          <w:szCs w:val="22"/>
        </w:rPr>
        <w:t xml:space="preserve"> :</w:t>
      </w:r>
    </w:p>
    <w:p w14:paraId="7018B7EA"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Il est vivement conseillé de tester la plateforme de dématérialisation quelques jours avant la remise des offres.</w:t>
      </w:r>
    </w:p>
    <w:p w14:paraId="7018B7EB" w14:textId="77777777" w:rsidR="00067903" w:rsidRDefault="00067903" w:rsidP="00067903">
      <w:pPr>
        <w:pStyle w:val="Normal1"/>
        <w:rPr>
          <w:rFonts w:ascii="Arial" w:hAnsi="Arial" w:cs="Arial"/>
          <w:noProof/>
          <w:szCs w:val="22"/>
        </w:rPr>
      </w:pPr>
      <w:r w:rsidRPr="00067903">
        <w:rPr>
          <w:rFonts w:ascii="Arial" w:hAnsi="Arial" w:cs="Arial"/>
          <w:noProof/>
          <w:szCs w:val="22"/>
        </w:rPr>
        <w:t>Aucun délai supplémentaire ne sera  accordé pour l’envoi des offres volumineuses.</w:t>
      </w:r>
    </w:p>
    <w:p w14:paraId="2EF3F31C" w14:textId="77777777" w:rsidR="00114803" w:rsidRPr="00957784" w:rsidRDefault="00114803" w:rsidP="006136F8">
      <w:pPr>
        <w:pStyle w:val="Normal1"/>
        <w:ind w:firstLine="0"/>
        <w:jc w:val="left"/>
        <w:rPr>
          <w:rFonts w:ascii="Arial" w:hAnsi="Arial" w:cs="Arial"/>
          <w:noProof/>
          <w:szCs w:val="22"/>
        </w:rPr>
      </w:pPr>
    </w:p>
    <w:p w14:paraId="7018B7ED" w14:textId="77777777" w:rsidR="00B145AE" w:rsidRDefault="00B145AE">
      <w:pPr>
        <w:pStyle w:val="Normal1"/>
        <w:rPr>
          <w:rFonts w:ascii="Arial" w:hAnsi="Arial" w:cs="Arial"/>
          <w:noProof/>
        </w:rPr>
      </w:pPr>
    </w:p>
    <w:p w14:paraId="7018B7EE" w14:textId="77777777" w:rsidR="00B145AE" w:rsidRPr="002E3F90" w:rsidRDefault="00B145AE">
      <w:pPr>
        <w:pStyle w:val="Titre1"/>
        <w:rPr>
          <w:rFonts w:ascii="Arial" w:hAnsi="Arial" w:cs="Arial"/>
          <w:b/>
          <w:bCs/>
        </w:rPr>
      </w:pPr>
      <w:bookmarkStart w:id="34" w:name="_Toc147544547"/>
      <w:r w:rsidRPr="002E3F90">
        <w:rPr>
          <w:rFonts w:ascii="Arial" w:hAnsi="Arial" w:cs="Arial"/>
          <w:b/>
          <w:bCs/>
        </w:rPr>
        <w:t>Article 4.6</w:t>
      </w:r>
      <w:r w:rsidR="006E036B" w:rsidRPr="002E3F90">
        <w:rPr>
          <w:rFonts w:ascii="Arial" w:hAnsi="Arial" w:cs="Arial"/>
          <w:b/>
          <w:bCs/>
        </w:rPr>
        <w:t xml:space="preserve"> </w:t>
      </w:r>
      <w:r w:rsidRPr="002E3F90">
        <w:rPr>
          <w:rFonts w:ascii="Arial" w:hAnsi="Arial" w:cs="Arial"/>
          <w:b/>
          <w:bCs/>
        </w:rPr>
        <w:t>: Renseignements complémentaires</w:t>
      </w:r>
      <w:bookmarkEnd w:id="34"/>
    </w:p>
    <w:p w14:paraId="7018B7EF" w14:textId="77777777" w:rsidR="00B145AE" w:rsidRDefault="00B145AE">
      <w:pPr>
        <w:rPr>
          <w:rFonts w:ascii="Arial" w:hAnsi="Arial" w:cs="Arial"/>
        </w:rPr>
      </w:pPr>
    </w:p>
    <w:p w14:paraId="7018B7F0" w14:textId="77777777" w:rsidR="009A54DA" w:rsidRPr="009A54DA" w:rsidRDefault="009A54DA" w:rsidP="009A54DA">
      <w:pPr>
        <w:pStyle w:val="Titre2"/>
        <w:jc w:val="left"/>
        <w:rPr>
          <w:rFonts w:ascii="Arial" w:hAnsi="Arial" w:cs="Arial"/>
          <w:sz w:val="24"/>
          <w:szCs w:val="22"/>
        </w:rPr>
      </w:pPr>
      <w:r w:rsidRPr="009A54DA">
        <w:rPr>
          <w:rFonts w:ascii="Arial" w:hAnsi="Arial" w:cs="Arial"/>
          <w:sz w:val="24"/>
          <w:szCs w:val="22"/>
        </w:rPr>
        <w:t>4.6.1 : demandes de renseignement :</w:t>
      </w:r>
    </w:p>
    <w:p w14:paraId="7018B7F1" w14:textId="77777777" w:rsidR="009A54DA" w:rsidRPr="002E3F90" w:rsidRDefault="009A54DA">
      <w:pPr>
        <w:rPr>
          <w:rFonts w:ascii="Arial" w:hAnsi="Arial" w:cs="Arial"/>
        </w:rPr>
      </w:pPr>
    </w:p>
    <w:p w14:paraId="7018B7F2" w14:textId="77777777" w:rsidR="009A54DA" w:rsidRPr="009A54DA" w:rsidRDefault="009A54DA" w:rsidP="009A54DA">
      <w:pPr>
        <w:pStyle w:val="Normal2"/>
        <w:rPr>
          <w:rFonts w:ascii="Arial" w:hAnsi="Arial" w:cs="Arial"/>
          <w:noProof/>
        </w:rPr>
      </w:pPr>
      <w:r w:rsidRPr="009A54DA">
        <w:rPr>
          <w:rFonts w:ascii="Arial" w:hAnsi="Arial" w:cs="Arial"/>
          <w:noProof/>
        </w:rPr>
        <w:t>Les documents de la consultation comportent l’intégralité des informations nécessaires à la constitution des dossiers et à la remise des plis.</w:t>
      </w:r>
    </w:p>
    <w:p w14:paraId="7018B7F3" w14:textId="77777777" w:rsidR="009A54DA" w:rsidRPr="009A54DA" w:rsidRDefault="009A54DA" w:rsidP="009A54DA">
      <w:pPr>
        <w:pStyle w:val="Normal2"/>
        <w:rPr>
          <w:rFonts w:ascii="Arial" w:hAnsi="Arial" w:cs="Arial"/>
          <w:noProof/>
        </w:rPr>
      </w:pPr>
    </w:p>
    <w:p w14:paraId="7018B7F4" w14:textId="76F89E3B" w:rsidR="00B145AE" w:rsidRPr="009A54DA" w:rsidRDefault="00CB4744">
      <w:pPr>
        <w:pStyle w:val="Normal2"/>
        <w:rPr>
          <w:rFonts w:ascii="Arial" w:hAnsi="Arial" w:cs="Arial"/>
          <w:noProof/>
        </w:rPr>
      </w:pPr>
      <w:r w:rsidRPr="009A54DA">
        <w:rPr>
          <w:rFonts w:ascii="Arial" w:hAnsi="Arial" w:cs="Arial"/>
          <w:noProof/>
        </w:rPr>
        <w:t xml:space="preserve">Pour obtenir tous les renseignements complémentaires qui leur seraient nécessaires au cours de leur étude, les candidats devront faire parvenir </w:t>
      </w:r>
      <w:r w:rsidRPr="00DD6F2A">
        <w:rPr>
          <w:rFonts w:ascii="Arial" w:hAnsi="Arial" w:cs="Arial"/>
          <w:b/>
          <w:noProof/>
          <w:color w:val="000000" w:themeColor="text1"/>
        </w:rPr>
        <w:t xml:space="preserve">au plus tard </w:t>
      </w:r>
      <w:r w:rsidR="00DD6F2A">
        <w:rPr>
          <w:rFonts w:ascii="Arial" w:hAnsi="Arial" w:cs="Arial"/>
          <w:b/>
          <w:noProof/>
          <w:color w:val="000000" w:themeColor="text1"/>
        </w:rPr>
        <w:t>7</w:t>
      </w:r>
      <w:r w:rsidRPr="00DD6F2A">
        <w:rPr>
          <w:rFonts w:ascii="Arial" w:hAnsi="Arial" w:cs="Arial"/>
          <w:b/>
          <w:noProof/>
          <w:color w:val="000000" w:themeColor="text1"/>
        </w:rPr>
        <w:t xml:space="preserve"> jours</w:t>
      </w:r>
      <w:r w:rsidRPr="00DD6F2A">
        <w:rPr>
          <w:rFonts w:ascii="Arial" w:hAnsi="Arial" w:cs="Arial"/>
          <w:noProof/>
          <w:color w:val="000000" w:themeColor="text1"/>
        </w:rPr>
        <w:t xml:space="preserve"> </w:t>
      </w:r>
      <w:r w:rsidRPr="009A54DA">
        <w:rPr>
          <w:rFonts w:ascii="Arial" w:hAnsi="Arial" w:cs="Arial"/>
          <w:noProof/>
        </w:rPr>
        <w:t xml:space="preserve">avant la date limite de remise des offres, une demande écrite sur le profil acheteur à l’adresse URL suivante : </w:t>
      </w:r>
      <w:hyperlink r:id="rId25">
        <w:r w:rsidRPr="009A54DA">
          <w:t>www.marches-securises.fr</w:t>
        </w:r>
      </w:hyperlink>
    </w:p>
    <w:p w14:paraId="7018B7F5" w14:textId="77777777" w:rsidR="009A54DA" w:rsidRPr="009A54DA" w:rsidRDefault="009A54DA">
      <w:pPr>
        <w:pStyle w:val="Normal2"/>
        <w:rPr>
          <w:rFonts w:ascii="Arial" w:hAnsi="Arial" w:cs="Arial"/>
          <w:noProof/>
        </w:rPr>
      </w:pPr>
    </w:p>
    <w:p w14:paraId="7018B7F6" w14:textId="77777777" w:rsidR="009A54DA" w:rsidRPr="009A54DA" w:rsidRDefault="009A54DA" w:rsidP="009A54DA">
      <w:pPr>
        <w:pStyle w:val="Normal2"/>
        <w:rPr>
          <w:rFonts w:ascii="Arial" w:hAnsi="Arial" w:cs="Arial"/>
          <w:noProof/>
        </w:rPr>
      </w:pPr>
      <w:r w:rsidRPr="009A54DA">
        <w:rPr>
          <w:rFonts w:ascii="Arial" w:hAnsi="Arial" w:cs="Arial"/>
          <w:noProof/>
        </w:rPr>
        <w:t xml:space="preserve">Une réponse sera alors adressée à toutes les entreprises ayant </w:t>
      </w:r>
      <w:r w:rsidR="00BB54F1">
        <w:rPr>
          <w:rFonts w:ascii="Arial" w:hAnsi="Arial" w:cs="Arial"/>
          <w:noProof/>
        </w:rPr>
        <w:t xml:space="preserve">téléchargé </w:t>
      </w:r>
      <w:r w:rsidRPr="009A54DA">
        <w:rPr>
          <w:rFonts w:ascii="Arial" w:hAnsi="Arial" w:cs="Arial"/>
          <w:noProof/>
        </w:rPr>
        <w:t>le dossier après identification, 6 jours au plus tard avant la date limite de réception des offres.</w:t>
      </w:r>
    </w:p>
    <w:p w14:paraId="7018B7F7" w14:textId="77777777" w:rsidR="009A54DA" w:rsidRPr="009A54DA" w:rsidRDefault="009A54DA" w:rsidP="009A54DA">
      <w:pPr>
        <w:pStyle w:val="Normal2"/>
        <w:rPr>
          <w:rFonts w:ascii="Arial" w:hAnsi="Arial" w:cs="Arial"/>
          <w:noProof/>
        </w:rPr>
      </w:pPr>
    </w:p>
    <w:p w14:paraId="7018B7F8" w14:textId="77777777" w:rsidR="009A54DA" w:rsidRPr="009A54DA" w:rsidRDefault="009A54DA" w:rsidP="009A54DA">
      <w:pPr>
        <w:pStyle w:val="Normal2"/>
        <w:rPr>
          <w:rFonts w:ascii="Arial" w:hAnsi="Arial" w:cs="Arial"/>
          <w:noProof/>
        </w:rPr>
      </w:pPr>
      <w:r w:rsidRPr="009A54DA">
        <w:rPr>
          <w:rFonts w:ascii="Arial" w:hAnsi="Arial" w:cs="Arial"/>
          <w:noProof/>
        </w:rPr>
        <w:t xml:space="preserve">Seules les réponses aux questions posées dans ce cadre pourront être opposées au pouvoir adjudicateur. </w:t>
      </w:r>
    </w:p>
    <w:p w14:paraId="7018B7F9" w14:textId="77777777" w:rsidR="009A54DA" w:rsidRDefault="009A54DA">
      <w:pPr>
        <w:pStyle w:val="Normal2"/>
        <w:rPr>
          <w:rFonts w:ascii="Arial" w:hAnsi="Arial" w:cs="Arial"/>
          <w:b/>
          <w:noProof/>
          <w:szCs w:val="22"/>
        </w:rPr>
      </w:pPr>
    </w:p>
    <w:p w14:paraId="7018B7FA" w14:textId="77777777" w:rsidR="009A54DA" w:rsidRPr="009A54DA" w:rsidRDefault="009A54DA" w:rsidP="009A54DA">
      <w:pPr>
        <w:pStyle w:val="Titre2"/>
        <w:jc w:val="left"/>
        <w:rPr>
          <w:rFonts w:ascii="Arial" w:hAnsi="Arial" w:cs="Arial"/>
          <w:sz w:val="24"/>
          <w:szCs w:val="22"/>
        </w:rPr>
      </w:pPr>
      <w:r w:rsidRPr="009A54DA">
        <w:rPr>
          <w:rFonts w:ascii="Arial" w:hAnsi="Arial" w:cs="Arial"/>
          <w:sz w:val="24"/>
          <w:szCs w:val="22"/>
        </w:rPr>
        <w:t>4.6.2 : Assistance :</w:t>
      </w:r>
    </w:p>
    <w:p w14:paraId="7018B7FB" w14:textId="77777777" w:rsidR="009A54DA" w:rsidRPr="002E3F90" w:rsidRDefault="009A54DA">
      <w:pPr>
        <w:pStyle w:val="Normal2"/>
        <w:rPr>
          <w:rFonts w:ascii="Arial" w:hAnsi="Arial" w:cs="Arial"/>
          <w:b/>
          <w:noProof/>
          <w:szCs w:val="22"/>
        </w:rPr>
      </w:pPr>
    </w:p>
    <w:tbl>
      <w:tblPr>
        <w:tblW w:w="10102" w:type="dxa"/>
        <w:jc w:val="center"/>
        <w:tblLayout w:type="fixed"/>
        <w:tblCellMar>
          <w:left w:w="70" w:type="dxa"/>
          <w:right w:w="70" w:type="dxa"/>
        </w:tblCellMar>
        <w:tblLook w:val="0000" w:firstRow="0" w:lastRow="0" w:firstColumn="0" w:lastColumn="0" w:noHBand="0" w:noVBand="0"/>
      </w:tblPr>
      <w:tblGrid>
        <w:gridCol w:w="8754"/>
        <w:gridCol w:w="674"/>
        <w:gridCol w:w="674"/>
      </w:tblGrid>
      <w:tr w:rsidR="009A54DA" w:rsidRPr="009A54DA" w14:paraId="7018B807" w14:textId="77777777" w:rsidTr="009A54DA">
        <w:trPr>
          <w:jc w:val="center"/>
        </w:trPr>
        <w:tc>
          <w:tcPr>
            <w:tcW w:w="8754" w:type="dxa"/>
          </w:tcPr>
          <w:p w14:paraId="7018B7FC" w14:textId="77777777" w:rsidR="009A54DA" w:rsidRPr="009A54DA" w:rsidRDefault="009A54DA" w:rsidP="009A54DA">
            <w:pPr>
              <w:pStyle w:val="Normal2"/>
              <w:rPr>
                <w:rFonts w:ascii="Arial" w:hAnsi="Arial" w:cs="Arial"/>
                <w:noProof/>
              </w:rPr>
            </w:pPr>
            <w:r w:rsidRPr="009A54DA">
              <w:rPr>
                <w:rFonts w:ascii="Arial" w:hAnsi="Arial" w:cs="Arial"/>
                <w:noProof/>
              </w:rPr>
              <w:t xml:space="preserve">La Ville de Nîmes, afin d’accompagner les candidats dans la mise en œuvre pratique des dispositions administratives de la consultation, a mis en place une assistance téléphonique. </w:t>
            </w:r>
          </w:p>
          <w:p w14:paraId="7018B7FD" w14:textId="77777777" w:rsidR="009A54DA" w:rsidRPr="009A54DA" w:rsidRDefault="009A54DA" w:rsidP="009A54DA">
            <w:pPr>
              <w:pStyle w:val="Normal2"/>
              <w:rPr>
                <w:rFonts w:ascii="Arial" w:hAnsi="Arial" w:cs="Arial"/>
                <w:noProof/>
              </w:rPr>
            </w:pPr>
          </w:p>
          <w:p w14:paraId="7018B7FE" w14:textId="77777777" w:rsidR="009A54DA" w:rsidRPr="009A54DA" w:rsidRDefault="009A54DA" w:rsidP="009A54DA">
            <w:pPr>
              <w:pStyle w:val="Normal2"/>
              <w:rPr>
                <w:rFonts w:ascii="Arial" w:hAnsi="Arial" w:cs="Arial"/>
                <w:noProof/>
              </w:rPr>
            </w:pPr>
            <w:r w:rsidRPr="009A54DA">
              <w:rPr>
                <w:rFonts w:ascii="Arial" w:hAnsi="Arial" w:cs="Arial"/>
                <w:noProof/>
              </w:rPr>
              <w:t>Les candidats trouveront ainsi, en appelant le numéro indiqué ci-dessous, une assistance destinée à faciliter leur accès et leur réponse à une consultation au regard d’éventuelles difficultés pratiques. Les candidats demeurent seuls responsables de la constitution et de la remise de leur pli via le profil acheteur.</w:t>
            </w:r>
          </w:p>
          <w:p w14:paraId="7018B7FF" w14:textId="77777777" w:rsidR="009A54DA" w:rsidRPr="009A54DA" w:rsidRDefault="009A54DA" w:rsidP="009A54DA">
            <w:pPr>
              <w:pStyle w:val="Normal2"/>
              <w:rPr>
                <w:rFonts w:ascii="Arial" w:hAnsi="Arial" w:cs="Arial"/>
                <w:noProof/>
              </w:rPr>
            </w:pPr>
          </w:p>
          <w:p w14:paraId="7018B800" w14:textId="77777777" w:rsidR="009A54DA" w:rsidRPr="00BB54F1" w:rsidRDefault="009A54DA" w:rsidP="00BB54F1">
            <w:pPr>
              <w:pStyle w:val="Normal2"/>
              <w:jc w:val="center"/>
              <w:rPr>
                <w:rFonts w:ascii="Arial" w:hAnsi="Arial" w:cs="Arial"/>
                <w:b/>
                <w:noProof/>
              </w:rPr>
            </w:pPr>
            <w:r w:rsidRPr="00BB54F1">
              <w:rPr>
                <w:rFonts w:ascii="Arial" w:hAnsi="Arial" w:cs="Arial"/>
                <w:b/>
                <w:noProof/>
              </w:rPr>
              <w:t>Numéro d’assistance : 04 30 06 79 40</w:t>
            </w:r>
          </w:p>
          <w:p w14:paraId="7018B801" w14:textId="77777777" w:rsidR="009A54DA" w:rsidRPr="00BB54F1" w:rsidRDefault="009A54DA" w:rsidP="00BB54F1">
            <w:pPr>
              <w:pStyle w:val="Normal2"/>
              <w:jc w:val="center"/>
              <w:rPr>
                <w:rFonts w:ascii="Arial" w:hAnsi="Arial" w:cs="Arial"/>
                <w:b/>
                <w:noProof/>
              </w:rPr>
            </w:pPr>
            <w:r w:rsidRPr="00BB54F1">
              <w:rPr>
                <w:rFonts w:ascii="Arial" w:hAnsi="Arial" w:cs="Arial"/>
                <w:b/>
                <w:noProof/>
              </w:rPr>
              <w:t>Horaires : du lundi au vendredi : 8h30 - 12h30 / 14h - 17h00</w:t>
            </w:r>
          </w:p>
          <w:p w14:paraId="7018B802" w14:textId="77777777" w:rsidR="009A54DA" w:rsidRDefault="009A54DA" w:rsidP="009A54DA">
            <w:pPr>
              <w:pStyle w:val="Normal2"/>
              <w:rPr>
                <w:rFonts w:ascii="Arial" w:hAnsi="Arial" w:cs="Arial"/>
                <w:noProof/>
              </w:rPr>
            </w:pPr>
          </w:p>
          <w:p w14:paraId="7018B803" w14:textId="77777777" w:rsidR="009A54DA" w:rsidRPr="009A54DA" w:rsidRDefault="009A54DA" w:rsidP="009A54DA">
            <w:pPr>
              <w:pStyle w:val="Normal2"/>
              <w:rPr>
                <w:rFonts w:ascii="Arial" w:hAnsi="Arial" w:cs="Arial"/>
                <w:noProof/>
              </w:rPr>
            </w:pPr>
          </w:p>
        </w:tc>
        <w:tc>
          <w:tcPr>
            <w:tcW w:w="674" w:type="dxa"/>
          </w:tcPr>
          <w:p w14:paraId="7018B804" w14:textId="77777777" w:rsidR="009A54DA" w:rsidRPr="009A54DA" w:rsidRDefault="009A54DA" w:rsidP="009A54DA">
            <w:pPr>
              <w:pStyle w:val="Normal2"/>
              <w:rPr>
                <w:rFonts w:ascii="Arial" w:hAnsi="Arial" w:cs="Arial"/>
                <w:noProof/>
              </w:rPr>
            </w:pPr>
          </w:p>
        </w:tc>
        <w:tc>
          <w:tcPr>
            <w:tcW w:w="674" w:type="dxa"/>
          </w:tcPr>
          <w:p w14:paraId="7018B805" w14:textId="77777777" w:rsidR="009A54DA" w:rsidRPr="009A54DA" w:rsidRDefault="009A54DA" w:rsidP="009A54DA">
            <w:pPr>
              <w:pStyle w:val="Normal2"/>
              <w:rPr>
                <w:rFonts w:ascii="Arial" w:hAnsi="Arial" w:cs="Arial"/>
                <w:noProof/>
              </w:rPr>
            </w:pPr>
          </w:p>
          <w:p w14:paraId="7018B806" w14:textId="77777777" w:rsidR="009A54DA" w:rsidRPr="009A54DA" w:rsidRDefault="009A54DA" w:rsidP="009A54DA">
            <w:pPr>
              <w:pStyle w:val="Normal2"/>
              <w:rPr>
                <w:rFonts w:ascii="Arial" w:hAnsi="Arial" w:cs="Arial"/>
                <w:noProof/>
              </w:rPr>
            </w:pPr>
          </w:p>
        </w:tc>
      </w:tr>
    </w:tbl>
    <w:p w14:paraId="7018B808" w14:textId="77777777" w:rsidR="00B145AE" w:rsidRPr="002E3F90" w:rsidRDefault="00B145AE" w:rsidP="00827FF3">
      <w:pPr>
        <w:pStyle w:val="Titre1"/>
        <w:rPr>
          <w:rFonts w:ascii="Arial" w:hAnsi="Arial" w:cs="Arial"/>
          <w:b/>
          <w:bCs/>
        </w:rPr>
      </w:pPr>
      <w:r w:rsidRPr="002E3F90">
        <w:rPr>
          <w:rFonts w:ascii="Arial" w:hAnsi="Arial" w:cs="Arial"/>
          <w:b/>
          <w:bCs/>
        </w:rPr>
        <w:t>Article 4.7 :</w:t>
      </w:r>
      <w:r w:rsidR="006E036B" w:rsidRPr="002E3F90">
        <w:rPr>
          <w:rFonts w:ascii="Arial" w:hAnsi="Arial" w:cs="Arial"/>
          <w:b/>
          <w:bCs/>
        </w:rPr>
        <w:t xml:space="preserve"> D</w:t>
      </w:r>
      <w:r w:rsidRPr="002E3F90">
        <w:rPr>
          <w:rFonts w:ascii="Arial" w:hAnsi="Arial" w:cs="Arial"/>
          <w:b/>
          <w:bCs/>
        </w:rPr>
        <w:t>ispositions applicables au candidat dont l’offre est retenue</w:t>
      </w:r>
    </w:p>
    <w:p w14:paraId="7018B809" w14:textId="77777777" w:rsidR="002D0076" w:rsidRDefault="002D0076" w:rsidP="002D0076">
      <w:pPr>
        <w:pStyle w:val="RedaliaNormal"/>
        <w:rPr>
          <w:rFonts w:ascii="Arial" w:hAnsi="Arial" w:cs="Arial"/>
          <w:sz w:val="24"/>
          <w:szCs w:val="22"/>
        </w:rPr>
      </w:pPr>
    </w:p>
    <w:p w14:paraId="7018B80A" w14:textId="77777777" w:rsidR="004B7502" w:rsidRPr="002E3F90" w:rsidRDefault="004B7502" w:rsidP="004B7502">
      <w:pPr>
        <w:pStyle w:val="Titre2"/>
        <w:jc w:val="left"/>
        <w:rPr>
          <w:rFonts w:ascii="Arial" w:hAnsi="Arial" w:cs="Arial"/>
          <w:sz w:val="24"/>
          <w:szCs w:val="22"/>
        </w:rPr>
      </w:pPr>
      <w:r>
        <w:rPr>
          <w:rFonts w:ascii="Arial" w:hAnsi="Arial" w:cs="Arial"/>
          <w:sz w:val="24"/>
          <w:szCs w:val="22"/>
        </w:rPr>
        <w:t>4.7.1 : Pièces demandées</w:t>
      </w:r>
    </w:p>
    <w:p w14:paraId="7018B80B" w14:textId="77777777" w:rsidR="00255BA0" w:rsidRDefault="00255BA0" w:rsidP="00255BA0">
      <w:pPr>
        <w:pStyle w:val="Normal2"/>
        <w:rPr>
          <w:rFonts w:ascii="Arial" w:hAnsi="Arial" w:cs="Arial"/>
          <w:noProof/>
        </w:rPr>
      </w:pPr>
      <w:r w:rsidRPr="00827FF3">
        <w:rPr>
          <w:rFonts w:ascii="Arial" w:hAnsi="Arial" w:cs="Arial"/>
          <w:noProof/>
        </w:rPr>
        <w:t xml:space="preserve">Le marché ne pourra être attribué au candidat retenu que sous réserve que celui-ci produise dans le délai de 10 jours à compter de la notification de sa désignation par le pouvoir adjudicateur, les certificats délivrés par les administrations et organismes compétents et les éléments de preuves visés à </w:t>
      </w:r>
      <w:r w:rsidRPr="00E763C6">
        <w:rPr>
          <w:rFonts w:ascii="Arial" w:hAnsi="Arial" w:cs="Arial"/>
          <w:noProof/>
        </w:rPr>
        <w:t xml:space="preserve">l’article R.2143-7 </w:t>
      </w:r>
      <w:r>
        <w:rPr>
          <w:rFonts w:ascii="Arial" w:hAnsi="Arial" w:cs="Arial"/>
          <w:noProof/>
        </w:rPr>
        <w:t>à R. 2143-10 du C</w:t>
      </w:r>
      <w:r w:rsidRPr="00E763C6">
        <w:rPr>
          <w:rFonts w:ascii="Arial" w:hAnsi="Arial" w:cs="Arial"/>
          <w:noProof/>
        </w:rPr>
        <w:t xml:space="preserve">ode de la </w:t>
      </w:r>
      <w:r>
        <w:rPr>
          <w:rFonts w:ascii="Arial" w:hAnsi="Arial" w:cs="Arial"/>
          <w:noProof/>
        </w:rPr>
        <w:t>Commande Pub</w:t>
      </w:r>
      <w:r w:rsidRPr="00E763C6">
        <w:rPr>
          <w:rFonts w:ascii="Arial" w:hAnsi="Arial" w:cs="Arial"/>
          <w:noProof/>
        </w:rPr>
        <w:t>lique :</w:t>
      </w:r>
    </w:p>
    <w:p w14:paraId="674F5F0B" w14:textId="77777777" w:rsidR="00D77469" w:rsidRDefault="00D77469" w:rsidP="00255BA0">
      <w:pPr>
        <w:pStyle w:val="Normal2"/>
        <w:rPr>
          <w:rFonts w:ascii="Arial" w:hAnsi="Arial" w:cs="Arial"/>
          <w:noProof/>
        </w:rPr>
      </w:pPr>
    </w:p>
    <w:p w14:paraId="46E564E3" w14:textId="77777777" w:rsidR="00D77469" w:rsidRPr="00D77469" w:rsidRDefault="00D77469" w:rsidP="00D77469">
      <w:pPr>
        <w:pStyle w:val="Normal1"/>
        <w:numPr>
          <w:ilvl w:val="0"/>
          <w:numId w:val="37"/>
        </w:numPr>
        <w:tabs>
          <w:tab w:val="clear" w:pos="284"/>
          <w:tab w:val="clear" w:pos="567"/>
          <w:tab w:val="clear" w:pos="851"/>
        </w:tabs>
        <w:overflowPunct/>
        <w:autoSpaceDE/>
        <w:autoSpaceDN/>
        <w:adjustRightInd/>
        <w:textAlignment w:val="auto"/>
        <w:rPr>
          <w:rFonts w:ascii="Arial" w:hAnsi="Arial" w:cs="Arial"/>
          <w:szCs w:val="22"/>
        </w:rPr>
      </w:pPr>
      <w:r w:rsidRPr="00D77469">
        <w:rPr>
          <w:rFonts w:ascii="Arial" w:hAnsi="Arial" w:cs="Arial"/>
          <w:szCs w:val="22"/>
        </w:rPr>
        <w:t xml:space="preserve">Les attestations et certificats suivants, prouvant que le candidat a satisfait à ses obligations fiscales et sociales </w:t>
      </w:r>
      <w:r w:rsidRPr="00D77469">
        <w:rPr>
          <w:rFonts w:ascii="Arial" w:hAnsi="Arial" w:cs="Arial"/>
          <w:i/>
          <w:szCs w:val="22"/>
        </w:rPr>
        <w:t xml:space="preserve">(conformément à </w:t>
      </w:r>
      <w:r w:rsidRPr="00D77469">
        <w:rPr>
          <w:rFonts w:ascii="Arial" w:hAnsi="Arial" w:cs="Arial"/>
          <w:i/>
          <w:iCs/>
          <w:szCs w:val="22"/>
        </w:rPr>
        <w:t>l’arrêté du 22 mars 2019 fixant la liste des impôts, taxes, contributions ou cotisations sociales donnant lieu à la délivrance de certificats pour l'attribution de la commande publique</w:t>
      </w:r>
      <w:r w:rsidRPr="00D77469">
        <w:rPr>
          <w:rFonts w:ascii="Arial" w:hAnsi="Arial" w:cs="Arial"/>
          <w:szCs w:val="22"/>
        </w:rPr>
        <w:t>) :</w:t>
      </w:r>
    </w:p>
    <w:p w14:paraId="7018B810" w14:textId="6B2AEBBE" w:rsidR="001030F1" w:rsidRPr="000A409F" w:rsidRDefault="001030F1" w:rsidP="001030F1">
      <w:pPr>
        <w:numPr>
          <w:ilvl w:val="0"/>
          <w:numId w:val="33"/>
        </w:numPr>
        <w:tabs>
          <w:tab w:val="left" w:pos="1276"/>
        </w:tabs>
        <w:autoSpaceDE w:val="0"/>
        <w:autoSpaceDN w:val="0"/>
        <w:adjustRightInd w:val="0"/>
        <w:spacing w:before="120"/>
        <w:ind w:left="1276" w:hanging="284"/>
        <w:jc w:val="both"/>
        <w:rPr>
          <w:rFonts w:ascii="Arial" w:hAnsi="Arial" w:cs="Arial"/>
          <w:color w:val="000000"/>
          <w:szCs w:val="22"/>
        </w:rPr>
      </w:pPr>
      <w:r w:rsidRPr="000A409F">
        <w:rPr>
          <w:rFonts w:ascii="Arial" w:hAnsi="Arial" w:cs="Arial"/>
          <w:color w:val="000000"/>
          <w:szCs w:val="22"/>
        </w:rPr>
        <w:t>Une attestation de régularité fiscale ou formulaire n°3666, justifiant de la régularité de sa situation fiscale (impôt sur le revenu, sur les sociétés et la taxe sur la valeur ajoutée)</w:t>
      </w:r>
      <w:r w:rsidR="00D77469">
        <w:rPr>
          <w:rFonts w:ascii="Arial" w:hAnsi="Arial" w:cs="Arial"/>
          <w:color w:val="000000"/>
          <w:szCs w:val="22"/>
        </w:rPr>
        <w:t xml:space="preserve"> de moins de 3 mois à compter de la demande ;</w:t>
      </w:r>
    </w:p>
    <w:p w14:paraId="7018B811" w14:textId="018D47D0" w:rsidR="001030F1" w:rsidRPr="000A409F" w:rsidRDefault="001030F1" w:rsidP="001030F1">
      <w:pPr>
        <w:numPr>
          <w:ilvl w:val="0"/>
          <w:numId w:val="33"/>
        </w:numPr>
        <w:tabs>
          <w:tab w:val="left" w:pos="1276"/>
        </w:tabs>
        <w:autoSpaceDE w:val="0"/>
        <w:autoSpaceDN w:val="0"/>
        <w:adjustRightInd w:val="0"/>
        <w:spacing w:before="120"/>
        <w:ind w:left="1276" w:hanging="284"/>
        <w:jc w:val="both"/>
        <w:rPr>
          <w:rFonts w:ascii="Arial" w:hAnsi="Arial" w:cs="Arial"/>
          <w:color w:val="000000"/>
          <w:szCs w:val="22"/>
        </w:rPr>
      </w:pPr>
      <w:r w:rsidRPr="000A409F">
        <w:rPr>
          <w:rFonts w:ascii="Arial" w:hAnsi="Arial" w:cs="Arial"/>
          <w:color w:val="000000"/>
          <w:szCs w:val="22"/>
        </w:rPr>
        <w:t>Les déclarations sociales et de paiement des cotisations et contributions de sécurité sociale, délivrées par l’URSAFF (attestation de vigilance) ou la mutuelle sociale agricole (MSA) le cas échéant</w:t>
      </w:r>
      <w:r w:rsidR="00D77469">
        <w:rPr>
          <w:rFonts w:ascii="Arial" w:hAnsi="Arial" w:cs="Arial"/>
          <w:color w:val="000000"/>
          <w:szCs w:val="22"/>
        </w:rPr>
        <w:t>, de moins de 3 mois à compter de la demande ;</w:t>
      </w:r>
    </w:p>
    <w:p w14:paraId="7018B814" w14:textId="7B1C8B10" w:rsidR="00C11F29" w:rsidRPr="0007247D" w:rsidRDefault="00C11F29" w:rsidP="00C11F29">
      <w:pPr>
        <w:numPr>
          <w:ilvl w:val="0"/>
          <w:numId w:val="33"/>
        </w:numPr>
        <w:tabs>
          <w:tab w:val="left" w:pos="1276"/>
        </w:tabs>
        <w:autoSpaceDE w:val="0"/>
        <w:autoSpaceDN w:val="0"/>
        <w:adjustRightInd w:val="0"/>
        <w:spacing w:before="120"/>
        <w:ind w:left="1276" w:hanging="284"/>
        <w:jc w:val="both"/>
        <w:rPr>
          <w:rFonts w:ascii="Arial" w:hAnsi="Arial" w:cs="Arial"/>
          <w:color w:val="000000"/>
          <w:szCs w:val="22"/>
        </w:rPr>
      </w:pPr>
      <w:r w:rsidRPr="0007247D">
        <w:rPr>
          <w:rFonts w:ascii="Arial" w:hAnsi="Arial" w:cs="Arial"/>
          <w:color w:val="000000"/>
          <w:szCs w:val="22"/>
        </w:rPr>
        <w:t>Le cas échéant, certificat, en cours de validité attestant le versement régulier des cotisations légales aux caisses qui assurent le service des congés payés et du chômage intempéries délivré par ces mêmes caisses</w:t>
      </w:r>
      <w:r w:rsidR="00D77469">
        <w:rPr>
          <w:rFonts w:ascii="Arial" w:hAnsi="Arial" w:cs="Arial"/>
          <w:color w:val="000000"/>
          <w:szCs w:val="22"/>
        </w:rPr>
        <w:t>, de moins de 3 mois à compter de la demande ;</w:t>
      </w:r>
    </w:p>
    <w:p w14:paraId="7018B815" w14:textId="369ADBA8" w:rsidR="001030F1" w:rsidRPr="00C11F29" w:rsidRDefault="00C11F29" w:rsidP="009354B1">
      <w:pPr>
        <w:numPr>
          <w:ilvl w:val="0"/>
          <w:numId w:val="33"/>
        </w:numPr>
        <w:tabs>
          <w:tab w:val="left" w:pos="1276"/>
        </w:tabs>
        <w:autoSpaceDE w:val="0"/>
        <w:autoSpaceDN w:val="0"/>
        <w:adjustRightInd w:val="0"/>
        <w:spacing w:before="120"/>
        <w:ind w:left="1276" w:hanging="284"/>
        <w:rPr>
          <w:rFonts w:ascii="Arial" w:hAnsi="Arial" w:cs="Arial"/>
          <w:color w:val="000000"/>
          <w:szCs w:val="22"/>
        </w:rPr>
      </w:pPr>
      <w:r w:rsidRPr="00C11F29">
        <w:rPr>
          <w:rFonts w:ascii="Arial" w:hAnsi="Arial" w:cs="Arial"/>
          <w:color w:val="000000"/>
          <w:szCs w:val="22"/>
        </w:rPr>
        <w:t>Le cas échéant, la liste nominative des travailleurs étrangers employés pour la réalisation des prestations attendues et qui sont soumis à autorisation de travail exigée par les articles D. 8254-2 à D8254-5 du Code du Travail. Cette liste doit préciser, pour chaque salarié concerné, sa date d’embauche, sa nationalité ainsi que le type et le numéro d’ordre du titre</w:t>
      </w:r>
      <w:r w:rsidR="00D77469">
        <w:rPr>
          <w:rFonts w:ascii="Arial" w:hAnsi="Arial" w:cs="Arial"/>
          <w:color w:val="000000"/>
          <w:szCs w:val="22"/>
        </w:rPr>
        <w:t xml:space="preserve"> valant autorisation de travail, de moins de 3 mois à compter de la demande ;</w:t>
      </w:r>
    </w:p>
    <w:p w14:paraId="7018B816" w14:textId="77777777" w:rsidR="001030F1" w:rsidRPr="000A409F" w:rsidRDefault="001030F1" w:rsidP="001030F1">
      <w:pPr>
        <w:pBdr>
          <w:top w:val="single" w:sz="4" w:space="1" w:color="auto"/>
          <w:left w:val="single" w:sz="4" w:space="4" w:color="auto"/>
          <w:bottom w:val="single" w:sz="4" w:space="1" w:color="auto"/>
          <w:right w:val="single" w:sz="4" w:space="4" w:color="auto"/>
        </w:pBdr>
        <w:tabs>
          <w:tab w:val="left" w:pos="1276"/>
        </w:tabs>
        <w:autoSpaceDE w:val="0"/>
        <w:autoSpaceDN w:val="0"/>
        <w:adjustRightInd w:val="0"/>
        <w:spacing w:before="120"/>
        <w:ind w:left="426"/>
        <w:rPr>
          <w:rFonts w:ascii="Arial" w:hAnsi="Arial" w:cs="Arial"/>
          <w:color w:val="000000"/>
          <w:szCs w:val="22"/>
        </w:rPr>
      </w:pPr>
      <w:r w:rsidRPr="000A409F">
        <w:rPr>
          <w:rFonts w:ascii="Arial" w:hAnsi="Arial" w:cs="Arial"/>
          <w:color w:val="000000"/>
          <w:szCs w:val="22"/>
        </w:rPr>
        <w:t xml:space="preserve">L’acheteur a décidé de recourir aux fonctionnalités du service </w:t>
      </w:r>
      <w:r w:rsidRPr="000A409F">
        <w:rPr>
          <w:rFonts w:ascii="Arial" w:hAnsi="Arial" w:cs="Arial"/>
          <w:b/>
          <w:color w:val="0070C0"/>
          <w:szCs w:val="22"/>
        </w:rPr>
        <w:t>DUME</w:t>
      </w:r>
      <w:r w:rsidRPr="000A409F">
        <w:rPr>
          <w:rFonts w:ascii="Arial" w:hAnsi="Arial" w:cs="Arial"/>
          <w:color w:val="000000"/>
          <w:szCs w:val="22"/>
        </w:rPr>
        <w:t>, composante du principe du « </w:t>
      </w:r>
      <w:r w:rsidRPr="000A409F">
        <w:rPr>
          <w:rFonts w:ascii="Arial" w:hAnsi="Arial" w:cs="Arial"/>
          <w:b/>
          <w:i/>
          <w:color w:val="000000"/>
          <w:szCs w:val="22"/>
        </w:rPr>
        <w:t>Dites-le nous en une fois</w:t>
      </w:r>
      <w:r w:rsidRPr="000A409F">
        <w:rPr>
          <w:rFonts w:ascii="Arial" w:hAnsi="Arial" w:cs="Arial"/>
          <w:color w:val="000000"/>
          <w:szCs w:val="22"/>
        </w:rPr>
        <w:t xml:space="preserve"> » : Grâce au numéro de SIRET du candidat, le système API Entreprise récupère les pièces justificatives précitées dans les bases de données officielles des organismes producteurs de ces données. </w:t>
      </w:r>
    </w:p>
    <w:p w14:paraId="7018B817" w14:textId="77777777" w:rsidR="001030F1" w:rsidRPr="000A409F" w:rsidRDefault="001030F1" w:rsidP="001030F1">
      <w:pPr>
        <w:pBdr>
          <w:top w:val="single" w:sz="4" w:space="1" w:color="auto"/>
          <w:left w:val="single" w:sz="4" w:space="4" w:color="auto"/>
          <w:bottom w:val="single" w:sz="4" w:space="1" w:color="auto"/>
          <w:right w:val="single" w:sz="4" w:space="4" w:color="auto"/>
        </w:pBdr>
        <w:tabs>
          <w:tab w:val="left" w:pos="1276"/>
        </w:tabs>
        <w:autoSpaceDE w:val="0"/>
        <w:autoSpaceDN w:val="0"/>
        <w:adjustRightInd w:val="0"/>
        <w:spacing w:before="120"/>
        <w:ind w:left="426"/>
        <w:rPr>
          <w:rFonts w:ascii="Arial" w:hAnsi="Arial" w:cs="Arial"/>
          <w:color w:val="000000"/>
          <w:szCs w:val="22"/>
        </w:rPr>
      </w:pPr>
      <w:r w:rsidRPr="000A409F">
        <w:rPr>
          <w:rFonts w:ascii="Arial" w:hAnsi="Arial" w:cs="Arial"/>
          <w:color w:val="000000"/>
          <w:szCs w:val="22"/>
        </w:rPr>
        <w:t xml:space="preserve">Les pièces justificatives précitées de l’attributaire, de ses cotraitants et de ses sous-traitants déclarés seront automatiquement récupérées via le profil acheteur </w:t>
      </w:r>
      <w:hyperlink r:id="rId26" w:history="1">
        <w:r w:rsidRPr="000A409F">
          <w:rPr>
            <w:rStyle w:val="Lienhypertexte"/>
            <w:rFonts w:ascii="Arial" w:hAnsi="Arial" w:cs="Arial"/>
            <w:szCs w:val="22"/>
          </w:rPr>
          <w:t>www.marches-securises.fr</w:t>
        </w:r>
      </w:hyperlink>
    </w:p>
    <w:p w14:paraId="7018B818" w14:textId="77777777" w:rsidR="001030F1" w:rsidRPr="000A409F" w:rsidRDefault="001030F1" w:rsidP="001030F1">
      <w:pPr>
        <w:keepLines/>
        <w:tabs>
          <w:tab w:val="left" w:pos="709"/>
        </w:tabs>
        <w:spacing w:before="80"/>
        <w:ind w:left="709"/>
        <w:jc w:val="both"/>
        <w:rPr>
          <w:rFonts w:ascii="Arial" w:hAnsi="Arial" w:cs="Arial"/>
        </w:rPr>
      </w:pPr>
    </w:p>
    <w:p w14:paraId="7018B81A" w14:textId="77777777" w:rsidR="00A13DFF" w:rsidRPr="00A71F14" w:rsidRDefault="00A13DFF" w:rsidP="006136F8">
      <w:pPr>
        <w:pStyle w:val="Normal2"/>
        <w:ind w:left="0" w:firstLine="0"/>
        <w:rPr>
          <w:rFonts w:ascii="Arial" w:hAnsi="Arial" w:cs="Arial"/>
          <w:noProof/>
        </w:rPr>
      </w:pPr>
    </w:p>
    <w:p w14:paraId="7018B81B" w14:textId="77777777" w:rsidR="00A13DFF" w:rsidRPr="00827FF3" w:rsidRDefault="00A13DFF" w:rsidP="00A13DFF">
      <w:pPr>
        <w:keepLines/>
        <w:tabs>
          <w:tab w:val="left" w:pos="284"/>
          <w:tab w:val="left" w:pos="567"/>
          <w:tab w:val="left" w:pos="851"/>
        </w:tabs>
        <w:ind w:left="284" w:firstLine="284"/>
        <w:jc w:val="both"/>
        <w:rPr>
          <w:rFonts w:ascii="Arial" w:hAnsi="Arial" w:cs="Arial"/>
          <w:sz w:val="22"/>
          <w:szCs w:val="20"/>
        </w:rPr>
      </w:pPr>
    </w:p>
    <w:p w14:paraId="7018B81C" w14:textId="77777777" w:rsidR="00255BA0" w:rsidRPr="00827FF3" w:rsidRDefault="00255BA0" w:rsidP="00255BA0">
      <w:pPr>
        <w:keepLines/>
        <w:tabs>
          <w:tab w:val="left" w:pos="284"/>
          <w:tab w:val="left" w:pos="567"/>
          <w:tab w:val="left" w:pos="851"/>
        </w:tabs>
        <w:ind w:left="284" w:firstLine="284"/>
        <w:jc w:val="both"/>
        <w:rPr>
          <w:rFonts w:ascii="Arial" w:hAnsi="Arial" w:cs="Arial"/>
          <w:noProof/>
          <w:szCs w:val="20"/>
        </w:rPr>
      </w:pPr>
      <w:r w:rsidRPr="00516868">
        <w:rPr>
          <w:rFonts w:ascii="Arial" w:hAnsi="Arial" w:cs="Arial"/>
          <w:noProof/>
          <w:szCs w:val="20"/>
        </w:rPr>
        <w:t>En applic</w:t>
      </w:r>
      <w:r>
        <w:rPr>
          <w:rFonts w:ascii="Arial" w:hAnsi="Arial" w:cs="Arial"/>
          <w:noProof/>
          <w:szCs w:val="20"/>
        </w:rPr>
        <w:t>ation de l’article R.2144-7 du Code de la Commande P</w:t>
      </w:r>
      <w:r w:rsidRPr="00516868">
        <w:rPr>
          <w:rFonts w:ascii="Arial" w:hAnsi="Arial" w:cs="Arial"/>
          <w:noProof/>
          <w:szCs w:val="20"/>
        </w:rPr>
        <w:t>ublique, si le candidat retenu ne peut produire ces documents dans le délai imparti, sa candidature sera déclarée irrecevable et le candidat sera éliminé.</w:t>
      </w:r>
    </w:p>
    <w:p w14:paraId="7018B81D"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p>
    <w:p w14:paraId="7018B81E"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r w:rsidRPr="00827FF3">
        <w:rPr>
          <w:rFonts w:ascii="Arial" w:hAnsi="Arial" w:cs="Arial"/>
          <w:noProof/>
          <w:szCs w:val="20"/>
        </w:rPr>
        <w:t>Dans ce cas, lorsque la vérification des candidatures intervient après la sélection des candidats ou le classement des offres, le candidat dont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w:t>
      </w:r>
    </w:p>
    <w:p w14:paraId="7018B81F"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p>
    <w:p w14:paraId="7018B820"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r w:rsidRPr="00827FF3">
        <w:rPr>
          <w:rFonts w:ascii="Arial" w:hAnsi="Arial" w:cs="Arial"/>
          <w:noProof/>
          <w:szCs w:val="20"/>
        </w:rPr>
        <w:t xml:space="preserve">Le ou les candidats retenus devront également produire les documents suivants : </w:t>
      </w:r>
    </w:p>
    <w:p w14:paraId="7018B821" w14:textId="77777777" w:rsidR="00A13DFF" w:rsidRPr="00827FF3" w:rsidRDefault="00A13DFF" w:rsidP="00A13DFF">
      <w:pPr>
        <w:keepLines/>
        <w:numPr>
          <w:ilvl w:val="0"/>
          <w:numId w:val="24"/>
        </w:numPr>
        <w:tabs>
          <w:tab w:val="left" w:pos="567"/>
          <w:tab w:val="left" w:pos="851"/>
          <w:tab w:val="left" w:pos="1134"/>
        </w:tabs>
        <w:ind w:left="851"/>
        <w:jc w:val="both"/>
        <w:rPr>
          <w:rFonts w:ascii="Arial" w:hAnsi="Arial" w:cs="Arial"/>
          <w:noProof/>
          <w:szCs w:val="20"/>
        </w:rPr>
      </w:pPr>
      <w:r w:rsidRPr="00827FF3">
        <w:rPr>
          <w:rFonts w:ascii="Arial" w:hAnsi="Arial" w:cs="Arial"/>
          <w:noProof/>
          <w:szCs w:val="20"/>
        </w:rPr>
        <w:t>l’habilitation éventuelle du mandataire par ses cotraitants (signature originale format papier - signature scannée non recevable, y compris pour les cotraitants) ;</w:t>
      </w:r>
    </w:p>
    <w:p w14:paraId="7018B822" w14:textId="77777777" w:rsidR="00A13DFF" w:rsidRDefault="00A13DFF" w:rsidP="00A13DFF">
      <w:pPr>
        <w:keepLines/>
        <w:numPr>
          <w:ilvl w:val="0"/>
          <w:numId w:val="24"/>
        </w:numPr>
        <w:tabs>
          <w:tab w:val="left" w:pos="567"/>
          <w:tab w:val="left" w:pos="851"/>
          <w:tab w:val="left" w:pos="1134"/>
        </w:tabs>
        <w:ind w:left="851"/>
        <w:jc w:val="both"/>
        <w:rPr>
          <w:rFonts w:ascii="Arial" w:hAnsi="Arial" w:cs="Arial"/>
          <w:noProof/>
          <w:szCs w:val="20"/>
        </w:rPr>
      </w:pPr>
      <w:r w:rsidRPr="00827FF3">
        <w:rPr>
          <w:rFonts w:ascii="Arial" w:hAnsi="Arial" w:cs="Arial"/>
          <w:noProof/>
          <w:szCs w:val="20"/>
        </w:rPr>
        <w:t>Document attestant que le signataire de l’offre est habilité à engager la société à hauteur du montant du marché ;</w:t>
      </w:r>
    </w:p>
    <w:p w14:paraId="7018B823" w14:textId="77777777" w:rsidR="008B5BFE" w:rsidRPr="00AB39C7" w:rsidRDefault="008B5BFE" w:rsidP="008B5BFE">
      <w:pPr>
        <w:keepLines/>
        <w:numPr>
          <w:ilvl w:val="0"/>
          <w:numId w:val="24"/>
        </w:numPr>
        <w:tabs>
          <w:tab w:val="left" w:pos="567"/>
          <w:tab w:val="left" w:pos="851"/>
          <w:tab w:val="left" w:pos="1134"/>
        </w:tabs>
        <w:ind w:left="851"/>
        <w:jc w:val="both"/>
        <w:rPr>
          <w:rFonts w:ascii="Arial" w:hAnsi="Arial" w:cs="Arial"/>
          <w:noProof/>
          <w:szCs w:val="20"/>
        </w:rPr>
      </w:pPr>
      <w:r w:rsidRPr="00AB39C7">
        <w:rPr>
          <w:rFonts w:ascii="Arial" w:hAnsi="Arial" w:cs="Arial"/>
          <w:noProof/>
          <w:szCs w:val="20"/>
        </w:rPr>
        <w:t>L’acte d’engagement de l’attributaire signé électroniquement ou re-materialisé avec signature originale selon les modalités prévues à l’article 4.7.2. L’attributaire devra transmettre l’acte d’engagement, identique à celui remis dématérialisé dans le cadre de la procédure.</w:t>
      </w:r>
    </w:p>
    <w:p w14:paraId="7018B824" w14:textId="77777777" w:rsidR="00827FF3" w:rsidRDefault="00827FF3" w:rsidP="00827FF3">
      <w:pPr>
        <w:keepLines/>
        <w:tabs>
          <w:tab w:val="left" w:pos="567"/>
          <w:tab w:val="left" w:pos="851"/>
          <w:tab w:val="left" w:pos="1134"/>
        </w:tabs>
        <w:jc w:val="both"/>
        <w:rPr>
          <w:rFonts w:ascii="Arial" w:hAnsi="Arial" w:cs="Arial"/>
          <w:noProof/>
          <w:szCs w:val="20"/>
        </w:rPr>
      </w:pPr>
    </w:p>
    <w:p w14:paraId="7018B825" w14:textId="77777777" w:rsidR="00A13DFF" w:rsidRPr="00827FF3" w:rsidRDefault="00A13DFF" w:rsidP="00A13DFF">
      <w:pPr>
        <w:keepLines/>
        <w:tabs>
          <w:tab w:val="left" w:pos="284"/>
          <w:tab w:val="left" w:pos="567"/>
          <w:tab w:val="left" w:pos="851"/>
        </w:tabs>
        <w:ind w:firstLine="284"/>
        <w:jc w:val="both"/>
        <w:rPr>
          <w:rFonts w:ascii="Arial" w:hAnsi="Arial" w:cs="Arial"/>
          <w:noProof/>
          <w:szCs w:val="20"/>
        </w:rPr>
      </w:pPr>
    </w:p>
    <w:p w14:paraId="7018B826" w14:textId="77777777" w:rsidR="00EC6F43" w:rsidRPr="004B7502" w:rsidRDefault="005F2F0B" w:rsidP="004B7502">
      <w:pPr>
        <w:pStyle w:val="Titre2"/>
        <w:jc w:val="left"/>
        <w:rPr>
          <w:rFonts w:ascii="Arial" w:hAnsi="Arial" w:cs="Arial"/>
          <w:sz w:val="24"/>
          <w:szCs w:val="22"/>
        </w:rPr>
      </w:pPr>
      <w:r w:rsidRPr="004B7502">
        <w:rPr>
          <w:rFonts w:ascii="Arial" w:hAnsi="Arial" w:cs="Arial"/>
          <w:sz w:val="24"/>
          <w:szCs w:val="22"/>
        </w:rPr>
        <w:t>4.7.</w:t>
      </w:r>
      <w:r w:rsidR="004B7502">
        <w:rPr>
          <w:rFonts w:ascii="Arial" w:hAnsi="Arial" w:cs="Arial"/>
          <w:sz w:val="24"/>
          <w:szCs w:val="22"/>
        </w:rPr>
        <w:t>2</w:t>
      </w:r>
      <w:r w:rsidR="00EC6F43" w:rsidRPr="004B7502">
        <w:rPr>
          <w:rFonts w:ascii="Arial" w:hAnsi="Arial" w:cs="Arial"/>
          <w:sz w:val="24"/>
          <w:szCs w:val="22"/>
        </w:rPr>
        <w:t xml:space="preserve"> </w:t>
      </w:r>
      <w:r w:rsidRPr="004B7502">
        <w:rPr>
          <w:rFonts w:ascii="Arial" w:hAnsi="Arial" w:cs="Arial"/>
          <w:sz w:val="24"/>
          <w:szCs w:val="22"/>
        </w:rPr>
        <w:t xml:space="preserve">- </w:t>
      </w:r>
      <w:r w:rsidR="00EC6F43" w:rsidRPr="004B7502">
        <w:rPr>
          <w:rFonts w:ascii="Arial" w:hAnsi="Arial" w:cs="Arial"/>
          <w:sz w:val="24"/>
          <w:szCs w:val="22"/>
        </w:rPr>
        <w:t>Signature de l’attributaire</w:t>
      </w:r>
    </w:p>
    <w:p w14:paraId="7018B827"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La signature de l’acte d’engagement par l’attributaire vaut engagement sur l’ensemble des pièces contractuelles du présent marché.</w:t>
      </w:r>
      <w:r w:rsidR="004B7502">
        <w:rPr>
          <w:rFonts w:ascii="Arial" w:hAnsi="Arial" w:cs="Arial"/>
          <w:szCs w:val="20"/>
        </w:rPr>
        <w:t xml:space="preserve"> Le pouvoir adjudicateur préconise la signature électronique.</w:t>
      </w:r>
    </w:p>
    <w:p w14:paraId="7018B828" w14:textId="77777777" w:rsidR="004B7502" w:rsidRDefault="004B7502" w:rsidP="00EC6F43">
      <w:pPr>
        <w:autoSpaceDE w:val="0"/>
        <w:autoSpaceDN w:val="0"/>
        <w:adjustRightInd w:val="0"/>
        <w:spacing w:before="120"/>
        <w:jc w:val="both"/>
        <w:rPr>
          <w:rFonts w:ascii="Arial" w:hAnsi="Arial" w:cs="Arial"/>
          <w:b/>
          <w:i/>
          <w:u w:val="single"/>
        </w:rPr>
      </w:pPr>
    </w:p>
    <w:p w14:paraId="7018B829" w14:textId="77777777" w:rsidR="00EC6F43" w:rsidRPr="00255BA0" w:rsidRDefault="005F2F0B" w:rsidP="004B7502">
      <w:pPr>
        <w:pStyle w:val="Titre3"/>
        <w:rPr>
          <w:rFonts w:ascii="Arial" w:hAnsi="Arial" w:cs="Arial"/>
        </w:rPr>
      </w:pPr>
      <w:r w:rsidRPr="00255BA0">
        <w:rPr>
          <w:rFonts w:ascii="Arial" w:hAnsi="Arial" w:cs="Arial"/>
        </w:rPr>
        <w:t>4.7.2</w:t>
      </w:r>
      <w:r w:rsidR="004B7502" w:rsidRPr="00255BA0">
        <w:rPr>
          <w:rFonts w:ascii="Arial" w:hAnsi="Arial" w:cs="Arial"/>
        </w:rPr>
        <w:t>.1</w:t>
      </w:r>
      <w:r w:rsidR="00EC6F43" w:rsidRPr="00255BA0">
        <w:rPr>
          <w:rFonts w:ascii="Arial" w:hAnsi="Arial" w:cs="Arial"/>
        </w:rPr>
        <w:t xml:space="preserve"> - Signature en original papier : </w:t>
      </w:r>
    </w:p>
    <w:p w14:paraId="7018B82A"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Si l’attributaire ne possède pas un certificat de signature électronique conforme aux modalités décrites ci-dessous, les candidats sont informés que l’acte d’engagement de l’attributaire sera alors </w:t>
      </w:r>
      <w:proofErr w:type="spellStart"/>
      <w:r w:rsidRPr="00827FF3">
        <w:rPr>
          <w:rFonts w:ascii="Arial" w:hAnsi="Arial" w:cs="Arial"/>
          <w:szCs w:val="20"/>
        </w:rPr>
        <w:t>re-materialisé</w:t>
      </w:r>
      <w:proofErr w:type="spellEnd"/>
      <w:r w:rsidRPr="00827FF3">
        <w:rPr>
          <w:rFonts w:ascii="Arial" w:hAnsi="Arial" w:cs="Arial"/>
          <w:szCs w:val="20"/>
        </w:rPr>
        <w:t xml:space="preserve"> pour signature du contrat. L’attributaire devra transmettre l’acte d’engagement, identique à celui remis dématérialisé, en original papier dument signé par la personne habilité à engager la société.</w:t>
      </w:r>
    </w:p>
    <w:p w14:paraId="7018B82B" w14:textId="77777777" w:rsidR="004B7502" w:rsidRDefault="004B7502" w:rsidP="00EC6F43">
      <w:pPr>
        <w:autoSpaceDE w:val="0"/>
        <w:autoSpaceDN w:val="0"/>
        <w:adjustRightInd w:val="0"/>
        <w:spacing w:before="120"/>
        <w:jc w:val="both"/>
        <w:rPr>
          <w:rFonts w:ascii="Arial" w:hAnsi="Arial" w:cs="Arial"/>
          <w:b/>
          <w:i/>
          <w:u w:val="single"/>
        </w:rPr>
      </w:pPr>
    </w:p>
    <w:p w14:paraId="7018B82C" w14:textId="77777777" w:rsidR="00EC6F43" w:rsidRPr="00255BA0" w:rsidRDefault="005F2F0B" w:rsidP="004B7502">
      <w:pPr>
        <w:pStyle w:val="Titre3"/>
        <w:rPr>
          <w:rFonts w:ascii="Arial" w:hAnsi="Arial" w:cs="Arial"/>
        </w:rPr>
      </w:pPr>
      <w:r w:rsidRPr="00255BA0">
        <w:rPr>
          <w:rFonts w:ascii="Arial" w:hAnsi="Arial" w:cs="Arial"/>
        </w:rPr>
        <w:t>4.7.</w:t>
      </w:r>
      <w:r w:rsidR="004B7502" w:rsidRPr="00255BA0">
        <w:rPr>
          <w:rFonts w:ascii="Arial" w:hAnsi="Arial" w:cs="Arial"/>
        </w:rPr>
        <w:t>2.2</w:t>
      </w:r>
      <w:r w:rsidR="00EC6F43" w:rsidRPr="00255BA0">
        <w:rPr>
          <w:rFonts w:ascii="Arial" w:hAnsi="Arial" w:cs="Arial"/>
        </w:rPr>
        <w:t xml:space="preserve">- Signature Electronique :  </w:t>
      </w:r>
    </w:p>
    <w:p w14:paraId="7018B82D"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Si l’attributaire possède un certificat de signature électronique répondant aux exigences ci-dessous, le présent marché peut être signé électroniquement entre la Ville de Nîmes et l’attributaire à l’issue de la procédure de passation. </w:t>
      </w:r>
    </w:p>
    <w:p w14:paraId="7018B82E"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u w:val="single"/>
        </w:rPr>
        <w:t>La signature électronique doit respecter les modalités suivantes</w:t>
      </w:r>
      <w:r w:rsidRPr="00827FF3">
        <w:rPr>
          <w:rFonts w:ascii="Arial" w:hAnsi="Arial" w:cs="Arial"/>
          <w:szCs w:val="20"/>
        </w:rPr>
        <w:t xml:space="preserve">:  </w:t>
      </w:r>
    </w:p>
    <w:p w14:paraId="7018B82F"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L’acte d’engagement doit être transmis dans des conditions qui permettent d'authentifier la signature du candidat selon les exigences posées aux articles 1316 à 1316-4 du Code civil. </w:t>
      </w:r>
    </w:p>
    <w:p w14:paraId="7018B830"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L’arrêté du 15 juin 2012 relatif à la signature électronique dans les marchés publics impose l’utilisation de certificats de signature. Le certificat de signature électronique (CSE) est l’équivalent numérique de la signature manuscrite. Il est nominatif, délivré à une seule personne et non à une société. Le CSE permet à la fois d’identifier le signataire de façon nominative, de garantir l’intégrité du document et engage le signataire. </w:t>
      </w:r>
    </w:p>
    <w:p w14:paraId="7018B831"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Le CSE doit être conforme au référentiel général de sécurité. </w:t>
      </w:r>
      <w:r w:rsidRPr="00827FF3">
        <w:rPr>
          <w:rFonts w:ascii="Arial" w:hAnsi="Arial" w:cs="Arial"/>
        </w:rPr>
        <w:t>Le niveau de sécurité requis pour le certificat de signature électronique est le Niveau (**) du RGS. Les certificats RGS (Référentiel Général de Sécurité) sont référencés dans une liste de confiance française (</w:t>
      </w:r>
      <w:hyperlink r:id="rId27" w:history="1">
        <w:r w:rsidRPr="00827FF3">
          <w:rPr>
            <w:rFonts w:ascii="Arial" w:hAnsi="Arial" w:cs="Arial"/>
          </w:rPr>
          <w:t>http://references.modernisation.gouv.fr</w:t>
        </w:r>
      </w:hyperlink>
      <w:r w:rsidRPr="00827FF3">
        <w:rPr>
          <w:rFonts w:ascii="Arial" w:hAnsi="Arial" w:cs="Arial"/>
        </w:rPr>
        <w:t>) ou dans une liste de confiance d’un autre Etat-membre de l’Union européenne.</w:t>
      </w:r>
    </w:p>
    <w:p w14:paraId="7018B832"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t>Toutefois, le candidat est libre d’utiliser le certificat de son choix si celui-ci est conforme aux obligations minimales résultant du RGS. Dans ce cas, il doit transmettre tous les éléments nécessaires à la vérification de cette conformité.</w:t>
      </w:r>
    </w:p>
    <w:p w14:paraId="7018B833"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t>Les frais d’accès au réseau et de recours à la signature électronique sont à la charge de chaque attributaire.</w:t>
      </w:r>
    </w:p>
    <w:p w14:paraId="7018B834"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t>La seule signature du fichier global (.zip ou format équivalent) n’est pas valable. Les attributaires ont l’obligation d’apposer leur signature électronique sur l’acte d’engagement. Une signature manuscrite scannée n’est pas recevable.</w:t>
      </w:r>
    </w:p>
    <w:p w14:paraId="7018B835" w14:textId="77777777" w:rsidR="00B145AE" w:rsidRPr="00827FF3" w:rsidRDefault="00EC6F43" w:rsidP="005F2F0B">
      <w:pPr>
        <w:pStyle w:val="Normal1"/>
        <w:tabs>
          <w:tab w:val="clear" w:pos="284"/>
          <w:tab w:val="left" w:pos="142"/>
        </w:tabs>
        <w:spacing w:before="120"/>
        <w:ind w:firstLine="0"/>
        <w:rPr>
          <w:rFonts w:ascii="Arial" w:hAnsi="Arial" w:cs="Arial"/>
          <w:noProof/>
          <w:szCs w:val="22"/>
        </w:rPr>
      </w:pPr>
      <w:r w:rsidRPr="00827FF3">
        <w:rPr>
          <w:rFonts w:ascii="Arial" w:hAnsi="Arial" w:cs="Arial"/>
        </w:rPr>
        <w:t>L’attributaire devra signer, à partir de ses propres outils où au travers l’outil mis gracieusement à sa disposition sur la plateforme de dépôt des offres, l’acte d’engagement au format PADES (PDF - Outil « desktop » téléchargeable ou directement en ligne via le stylo électronique « </w:t>
      </w:r>
      <w:proofErr w:type="spellStart"/>
      <w:r w:rsidRPr="00827FF3">
        <w:rPr>
          <w:rFonts w:ascii="Arial" w:hAnsi="Arial" w:cs="Arial"/>
        </w:rPr>
        <w:t>WebSign</w:t>
      </w:r>
      <w:proofErr w:type="spellEnd"/>
      <w:r w:rsidRPr="00827FF3">
        <w:rPr>
          <w:rFonts w:ascii="Arial" w:hAnsi="Arial" w:cs="Arial"/>
        </w:rPr>
        <w:t> PDF » disponible dans l’espace « entreprise » - Documentation et assistance en ligne).</w:t>
      </w:r>
    </w:p>
    <w:sectPr w:rsidR="00B145AE" w:rsidRPr="00827FF3">
      <w:footerReference w:type="default" r:id="rId2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Christophe Mas" w:date="2024-06-26T11:50:00Z" w:initials="CM">
    <w:p w14:paraId="7F0823BD" w14:textId="1EB69E59" w:rsidR="00776F84" w:rsidRDefault="00776F84">
      <w:pPr>
        <w:pStyle w:val="Commentaire"/>
      </w:pPr>
      <w:r>
        <w:rPr>
          <w:rStyle w:val="Marquedecommentaire"/>
        </w:rPr>
        <w:annotationRef/>
      </w:r>
      <w:r>
        <w:t xml:space="preserve">Laisse toute la marge de manœuvre à l’entreprise pour augmenter ses prix en toute liberté ! </w:t>
      </w:r>
    </w:p>
    <w:p w14:paraId="13F7A661" w14:textId="77777777" w:rsidR="00776F84" w:rsidRDefault="00776F84">
      <w:pPr>
        <w:pStyle w:val="Commentaire"/>
      </w:pPr>
    </w:p>
    <w:p w14:paraId="10129FA9" w14:textId="77777777" w:rsidR="00776F84" w:rsidRDefault="00776F84" w:rsidP="00730B22">
      <w:pPr>
        <w:pStyle w:val="Commentaire"/>
      </w:pPr>
      <w:r>
        <w:t xml:space="preserve">Je préconise un an ferme avec révision semestrielle ou annuelle sur la base de l’indice « Indice de prix de production de l'industrie française pour le marché français − CPF 17 et 18 − Papier et </w:t>
      </w:r>
      <w:proofErr w:type="gramStart"/>
      <w:r>
        <w:t>carton ,</w:t>
      </w:r>
      <w:proofErr w:type="gramEnd"/>
      <w:r>
        <w:t xml:space="preserve"> Travaux d'impression et de reproduction  </w:t>
      </w:r>
    </w:p>
    <w:p w14:paraId="5EE57E44" w14:textId="7BF817CC" w:rsidR="00776F84" w:rsidRDefault="00776F84" w:rsidP="00730B22">
      <w:pPr>
        <w:pStyle w:val="Commentaire"/>
      </w:pPr>
      <w:r>
        <w:t>Prix de base − Base 2021 − Données mensuelles brutes – Identifiant 010764043 »</w:t>
      </w:r>
    </w:p>
    <w:p w14:paraId="77B5E165" w14:textId="77777777" w:rsidR="00776F84" w:rsidRDefault="00776F84" w:rsidP="00730B22">
      <w:pPr>
        <w:pStyle w:val="Commentaire"/>
      </w:pPr>
    </w:p>
    <w:p w14:paraId="1794DC4D" w14:textId="71C2312C" w:rsidR="00776F84" w:rsidRDefault="00776F84" w:rsidP="00730B22">
      <w:pPr>
        <w:pStyle w:val="Commentaire"/>
      </w:pPr>
      <w:hyperlink r:id="rId1" w:history="1">
        <w:r>
          <w:rPr>
            <w:rStyle w:val="Lienhypertexte"/>
          </w:rPr>
          <w:t xml:space="preserve">Indice de prix de production de l'industrie française pour le marché français − CPF 17 et 18 − Papier et </w:t>
        </w:r>
        <w:proofErr w:type="gramStart"/>
        <w:r>
          <w:rPr>
            <w:rStyle w:val="Lienhypertexte"/>
          </w:rPr>
          <w:t>carton ,</w:t>
        </w:r>
        <w:proofErr w:type="gramEnd"/>
        <w:r>
          <w:rPr>
            <w:rStyle w:val="Lienhypertexte"/>
          </w:rPr>
          <w:t xml:space="preserve"> Travaux d'impression et de reproduction | Insee</w:t>
        </w:r>
      </w:hyperlink>
    </w:p>
    <w:p w14:paraId="41E569E8" w14:textId="77777777" w:rsidR="00776F84" w:rsidRDefault="00776F84" w:rsidP="00730B22">
      <w:pPr>
        <w:pStyle w:val="Commentaire"/>
      </w:pPr>
    </w:p>
    <w:p w14:paraId="191CCC1D" w14:textId="299A4618" w:rsidR="00776F84" w:rsidRDefault="00776F84" w:rsidP="00730B22">
      <w:pPr>
        <w:pStyle w:val="Commentaire"/>
      </w:pPr>
      <w:r>
        <w:t>Si ok pour toi je peux rédiger la clause si nécessaire</w:t>
      </w:r>
    </w:p>
  </w:comment>
  <w:comment w:id="4" w:author="Pascal Netto" w:date="2024-06-27T09:59:00Z" w:initials="PN">
    <w:p w14:paraId="774A4E75" w14:textId="475C5B32" w:rsidR="00776F84" w:rsidRDefault="00776F84">
      <w:pPr>
        <w:pStyle w:val="Commentaire"/>
      </w:pPr>
      <w:r>
        <w:rPr>
          <w:rStyle w:val="Marquedecommentaire"/>
        </w:rPr>
        <w:annotationRef/>
      </w:r>
      <w:r>
        <w:t>Bien sûr, je m’en remets à ton analyse.</w:t>
      </w:r>
    </w:p>
    <w:p w14:paraId="05812B07" w14:textId="77777777" w:rsidR="00776F84" w:rsidRDefault="00776F84">
      <w:pPr>
        <w:pStyle w:val="Commentaire"/>
      </w:pPr>
    </w:p>
  </w:comment>
  <w:comment w:id="6" w:author="Christophe Mas" w:date="2024-06-26T11:47:00Z" w:initials="CM">
    <w:p w14:paraId="2D36B447" w14:textId="77E5A76A" w:rsidR="00776F84" w:rsidRDefault="00776F84">
      <w:pPr>
        <w:pStyle w:val="Commentaire"/>
      </w:pPr>
      <w:r>
        <w:rPr>
          <w:rStyle w:val="Marquedecommentaire"/>
        </w:rPr>
        <w:annotationRef/>
      </w:r>
      <w:r>
        <w:rPr>
          <w:rStyle w:val="Marquedecommentaire"/>
        </w:rPr>
        <w:t>Il conviendrait d’indiquer</w:t>
      </w:r>
      <w:r>
        <w:t xml:space="preserve"> « Estimation des commandes entre 2000 et 5000 »</w:t>
      </w:r>
      <w:r>
        <w:br/>
        <w:t xml:space="preserve">Car le minimum et le maximum ont déjà été indiqué dans le prix plus haut dans le document, c’est la seule fourchette qui tend à s’appliquer sur ce marché. </w:t>
      </w:r>
      <w:r>
        <w:br/>
      </w:r>
      <w:r>
        <w:br/>
        <w:t>Laisser cette rédaction contraint la ville le cas échéant à commander minimum 2000 livrets, ce qui d’ailleurs peut entrer en contradiction avec le mini ou le maxi en valeur du marché</w:t>
      </w:r>
    </w:p>
  </w:comment>
  <w:comment w:id="7" w:author="Christophe Mas" w:date="2024-06-26T11:52:00Z" w:initials="CM">
    <w:p w14:paraId="5C76D09D" w14:textId="27035989" w:rsidR="00776F84" w:rsidRDefault="00776F84">
      <w:pPr>
        <w:pStyle w:val="Commentaire"/>
      </w:pPr>
      <w:r>
        <w:rPr>
          <w:rStyle w:val="Marquedecommentaire"/>
        </w:rPr>
        <w:annotationRef/>
      </w:r>
      <w:proofErr w:type="spellStart"/>
      <w:r>
        <w:t>Re</w:t>
      </w:r>
      <w:proofErr w:type="spellEnd"/>
    </w:p>
  </w:comment>
  <w:comment w:id="8" w:author="Christophe Mas" w:date="2024-06-26T11:52:00Z" w:initials="CM">
    <w:p w14:paraId="468E9D5C" w14:textId="503D595F" w:rsidR="00776F84" w:rsidRDefault="00776F84">
      <w:pPr>
        <w:pStyle w:val="Commentaire"/>
      </w:pPr>
      <w:r>
        <w:rPr>
          <w:rStyle w:val="Marquedecommentaire"/>
        </w:rPr>
        <w:annotationRef/>
      </w:r>
      <w:r>
        <w:t>Belotte </w:t>
      </w:r>
      <w:r>
        <w:sym w:font="Wingdings" w:char="F04A"/>
      </w:r>
      <w:r>
        <w:t xml:space="preserve"> </w:t>
      </w:r>
    </w:p>
  </w:comment>
  <w:comment w:id="9" w:author="Christophe Mas" w:date="2024-06-26T11:52:00Z" w:initials="CM">
    <w:p w14:paraId="65B70BF2" w14:textId="7D5626FC" w:rsidR="00776F84" w:rsidRDefault="00776F84">
      <w:pPr>
        <w:pStyle w:val="Commentaire"/>
      </w:pPr>
      <w:r>
        <w:rPr>
          <w:rStyle w:val="Marquedecommentaire"/>
        </w:rPr>
        <w:annotationRef/>
      </w:r>
      <w:r>
        <w:t>5</w:t>
      </w:r>
      <w:r>
        <w:rPr>
          <w:vertAlign w:val="superscript"/>
        </w:rPr>
        <w:t xml:space="preserve"> </w:t>
      </w:r>
      <w:proofErr w:type="spellStart"/>
      <w:r>
        <w:t>eme</w:t>
      </w:r>
      <w:proofErr w:type="spellEnd"/>
      <w:r>
        <w:t xml:space="preserve">, Quinte flush </w:t>
      </w:r>
    </w:p>
  </w:comment>
  <w:comment w:id="10" w:author="Christophe Mas" w:date="2024-06-26T11:53:00Z" w:initials="CM">
    <w:p w14:paraId="7396082F" w14:textId="1C0A2BEE" w:rsidR="00776F84" w:rsidRDefault="00776F84">
      <w:pPr>
        <w:pStyle w:val="Commentaire"/>
      </w:pPr>
      <w:r>
        <w:rPr>
          <w:rStyle w:val="Marquedecommentaire"/>
        </w:rPr>
        <w:annotationRef/>
      </w:r>
      <w:r>
        <w:t>Penser à indiquer et penser aux congés d’étés</w:t>
      </w:r>
    </w:p>
  </w:comment>
  <w:comment w:id="17" w:author="Christophe Mas" w:date="2024-06-26T11:58:00Z" w:initials="CM">
    <w:p w14:paraId="560C9124" w14:textId="73478998" w:rsidR="00776F84" w:rsidRDefault="00776F84">
      <w:pPr>
        <w:pStyle w:val="Commentaire"/>
      </w:pPr>
      <w:r>
        <w:rPr>
          <w:rStyle w:val="Marquedecommentaire"/>
        </w:rPr>
        <w:annotationRef/>
      </w:r>
      <w:proofErr w:type="spellStart"/>
      <w:r>
        <w:t>Peut être</w:t>
      </w:r>
      <w:proofErr w:type="spellEnd"/>
      <w:r>
        <w:t xml:space="preserve"> </w:t>
      </w:r>
      <w:proofErr w:type="spellStart"/>
      <w:r>
        <w:t>peut on</w:t>
      </w:r>
      <w:proofErr w:type="spellEnd"/>
      <w:r>
        <w:t xml:space="preserve"> demander les moyens matériels et humains du candidat non ? Pour s’éviter le risque d’avoir qqn avec son imprimante seul chez lui qui s’improviserait imprimeur ; le cas échéant ajouter :</w:t>
      </w:r>
    </w:p>
    <w:p w14:paraId="3AAB8971" w14:textId="77777777" w:rsidR="00776F84" w:rsidRDefault="00776F84">
      <w:pPr>
        <w:pStyle w:val="Commentaire"/>
      </w:pPr>
    </w:p>
    <w:p w14:paraId="4E05642B" w14:textId="77777777" w:rsidR="00776F84" w:rsidRPr="004F4580" w:rsidRDefault="00776F84" w:rsidP="006136F8">
      <w:pPr>
        <w:pStyle w:val="listeniveau1"/>
        <w:rPr>
          <w:b/>
        </w:rPr>
      </w:pPr>
      <w:r w:rsidRPr="00EC5E9C">
        <w:rPr>
          <w:b/>
          <w:highlight w:val="cyan"/>
        </w:rPr>
        <w:t xml:space="preserve">Une déclaration indiquant </w:t>
      </w:r>
      <w:r w:rsidRPr="00F940D7">
        <w:rPr>
          <w:b/>
          <w:color w:val="FF0000"/>
          <w:highlight w:val="cyan"/>
        </w:rPr>
        <w:t>les effectifs moyens annuels</w:t>
      </w:r>
      <w:r w:rsidRPr="00F940D7">
        <w:rPr>
          <w:b/>
          <w:color w:val="FF0000"/>
        </w:rPr>
        <w:t xml:space="preserve"> </w:t>
      </w:r>
      <w:r w:rsidRPr="00167603">
        <w:t xml:space="preserve">du candidat et l'importance du personnel d'encadrement </w:t>
      </w:r>
      <w:r w:rsidRPr="00C211D2">
        <w:rPr>
          <w:u w:val="single"/>
        </w:rPr>
        <w:t xml:space="preserve">pendant les trois dernières </w:t>
      </w:r>
      <w:r w:rsidRPr="004F4580">
        <w:rPr>
          <w:u w:val="single"/>
        </w:rPr>
        <w:t>années</w:t>
      </w:r>
      <w:r w:rsidRPr="004F4580">
        <w:t> ;</w:t>
      </w:r>
    </w:p>
    <w:p w14:paraId="3FE0B63D" w14:textId="77777777" w:rsidR="00776F84" w:rsidRPr="007B3203" w:rsidRDefault="00776F84" w:rsidP="006136F8">
      <w:pPr>
        <w:pStyle w:val="listeniveau1"/>
      </w:pPr>
      <w:r w:rsidRPr="00EC5E9C">
        <w:rPr>
          <w:b/>
          <w:highlight w:val="cyan"/>
        </w:rPr>
        <w:t xml:space="preserve">Déclaration indiquant </w:t>
      </w:r>
      <w:r w:rsidRPr="00F940D7">
        <w:rPr>
          <w:b/>
          <w:color w:val="FF0000"/>
          <w:highlight w:val="cyan"/>
        </w:rPr>
        <w:t>l’outillage, le matériel et l’équipement</w:t>
      </w:r>
      <w:r w:rsidRPr="00EC5E9C">
        <w:rPr>
          <w:b/>
          <w:highlight w:val="cyan"/>
        </w:rPr>
        <w:t xml:space="preserve"> technique</w:t>
      </w:r>
      <w:r w:rsidRPr="00167603">
        <w:t xml:space="preserve"> dont le candidat dispose pour la réalisat</w:t>
      </w:r>
      <w:r w:rsidRPr="007B3203">
        <w:t>ion de contrats de même nature</w:t>
      </w:r>
      <w:r>
        <w:t> ;</w:t>
      </w:r>
    </w:p>
    <w:p w14:paraId="61C497EE" w14:textId="77777777" w:rsidR="00776F84" w:rsidRDefault="00776F84">
      <w:pPr>
        <w:pStyle w:val="Commentaire"/>
      </w:pPr>
    </w:p>
  </w:comment>
  <w:comment w:id="20" w:author="Christophe Mas" w:date="2024-06-26T12:02:00Z" w:initials="CM">
    <w:p w14:paraId="34333ECE" w14:textId="147CAA65" w:rsidR="00776F84" w:rsidRDefault="00776F84">
      <w:pPr>
        <w:pStyle w:val="Commentaire"/>
      </w:pPr>
      <w:r>
        <w:rPr>
          <w:rStyle w:val="Marquedecommentaire"/>
        </w:rPr>
        <w:annotationRef/>
      </w:r>
      <w:r>
        <w:t xml:space="preserve">J’ai ajouté cela ici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1CCC1D" w15:done="0"/>
  <w15:commentEx w15:paraId="05812B07" w15:paraIdParent="191CCC1D" w15:done="0"/>
  <w15:commentEx w15:paraId="2D36B447" w15:done="1"/>
  <w15:commentEx w15:paraId="5C76D09D" w15:done="1"/>
  <w15:commentEx w15:paraId="468E9D5C" w15:done="1"/>
  <w15:commentEx w15:paraId="65B70BF2" w15:done="1"/>
  <w15:commentEx w15:paraId="7396082F" w15:done="1"/>
  <w15:commentEx w15:paraId="61C497EE" w15:done="1"/>
  <w15:commentEx w15:paraId="34333ECE" w15:done="1"/>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1CE6B" w14:textId="77777777" w:rsidR="00776F84" w:rsidRDefault="00776F84">
      <w:r>
        <w:separator/>
      </w:r>
    </w:p>
  </w:endnote>
  <w:endnote w:type="continuationSeparator" w:id="0">
    <w:p w14:paraId="703D9DC5" w14:textId="77777777" w:rsidR="00776F84" w:rsidRDefault="00776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SOCTEUR">
    <w:charset w:val="00"/>
    <w:family w:val="modern"/>
    <w:pitch w:val="fixed"/>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Helvetica-Bold">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8B847" w14:textId="77777777" w:rsidR="00776F84" w:rsidRPr="00BD7A7F" w:rsidRDefault="00776F84" w:rsidP="002D0076">
    <w:pPr>
      <w:pStyle w:val="Pieddepage"/>
      <w:jc w:val="center"/>
      <w:rPr>
        <w:rFonts w:ascii="Arial Narrow" w:hAnsi="Arial Narrow"/>
        <w:sz w:val="20"/>
        <w:szCs w:val="20"/>
      </w:rPr>
    </w:pP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PAGE </w:instrText>
    </w:r>
    <w:r w:rsidRPr="00BD7A7F">
      <w:rPr>
        <w:rStyle w:val="Numrodepage"/>
        <w:rFonts w:ascii="Arial Narrow" w:hAnsi="Arial Narrow"/>
        <w:sz w:val="20"/>
        <w:szCs w:val="20"/>
      </w:rPr>
      <w:fldChar w:fldCharType="separate"/>
    </w:r>
    <w:r w:rsidR="005F1242">
      <w:rPr>
        <w:rStyle w:val="Numrodepage"/>
        <w:rFonts w:ascii="Arial Narrow" w:hAnsi="Arial Narrow"/>
        <w:noProof/>
        <w:sz w:val="20"/>
        <w:szCs w:val="20"/>
      </w:rPr>
      <w:t>21</w:t>
    </w:r>
    <w:r w:rsidRPr="00BD7A7F">
      <w:rPr>
        <w:rStyle w:val="Numrodepage"/>
        <w:rFonts w:ascii="Arial Narrow" w:hAnsi="Arial Narrow"/>
        <w:sz w:val="20"/>
        <w:szCs w:val="20"/>
      </w:rPr>
      <w:fldChar w:fldCharType="end"/>
    </w:r>
    <w:r w:rsidRPr="00BD7A7F">
      <w:rPr>
        <w:rStyle w:val="Numrodepage"/>
        <w:rFonts w:ascii="Arial Narrow" w:hAnsi="Arial Narrow"/>
        <w:sz w:val="20"/>
        <w:szCs w:val="20"/>
      </w:rPr>
      <w:t>/</w:t>
    </w: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NUMPAGES </w:instrText>
    </w:r>
    <w:r w:rsidRPr="00BD7A7F">
      <w:rPr>
        <w:rStyle w:val="Numrodepage"/>
        <w:rFonts w:ascii="Arial Narrow" w:hAnsi="Arial Narrow"/>
        <w:sz w:val="20"/>
        <w:szCs w:val="20"/>
      </w:rPr>
      <w:fldChar w:fldCharType="separate"/>
    </w:r>
    <w:r w:rsidR="005F1242">
      <w:rPr>
        <w:rStyle w:val="Numrodepage"/>
        <w:rFonts w:ascii="Arial Narrow" w:hAnsi="Arial Narrow"/>
        <w:noProof/>
        <w:sz w:val="20"/>
        <w:szCs w:val="20"/>
      </w:rPr>
      <w:t>21</w:t>
    </w:r>
    <w:r w:rsidRPr="00BD7A7F">
      <w:rPr>
        <w:rStyle w:val="Numrodepage"/>
        <w:rFonts w:ascii="Arial Narrow" w:hAnsi="Arial Narrow"/>
        <w:sz w:val="20"/>
        <w:szCs w:val="20"/>
      </w:rPr>
      <w:fldChar w:fldCharType="end"/>
    </w:r>
  </w:p>
  <w:p w14:paraId="7018B848" w14:textId="77777777" w:rsidR="00776F84" w:rsidRDefault="00776F84"/>
  <w:p w14:paraId="7018B849" w14:textId="77777777" w:rsidR="00776F84" w:rsidRDefault="00776F84"/>
  <w:p w14:paraId="7018B84A" w14:textId="77777777" w:rsidR="00776F84" w:rsidRDefault="00776F84"/>
  <w:p w14:paraId="7018B84B" w14:textId="77777777" w:rsidR="00776F84" w:rsidRDefault="00776F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C2F4EF" w14:textId="77777777" w:rsidR="00776F84" w:rsidRDefault="00776F84">
      <w:r>
        <w:separator/>
      </w:r>
    </w:p>
  </w:footnote>
  <w:footnote w:type="continuationSeparator" w:id="0">
    <w:p w14:paraId="3E068FC9" w14:textId="77777777" w:rsidR="00776F84" w:rsidRDefault="00776F84">
      <w:r>
        <w:continuationSeparator/>
      </w:r>
    </w:p>
  </w:footnote>
  <w:footnote w:id="1">
    <w:p w14:paraId="7018B84C" w14:textId="77777777" w:rsidR="00776F84" w:rsidRDefault="00776F84"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votre situation</w:t>
      </w:r>
    </w:p>
  </w:footnote>
  <w:footnote w:id="2">
    <w:p w14:paraId="7018B84D" w14:textId="77777777" w:rsidR="00776F84" w:rsidRDefault="00776F84"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3">
    <w:p w14:paraId="7018B84E" w14:textId="77777777" w:rsidR="00776F84" w:rsidRDefault="00776F84"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la nature de votre groupement</w:t>
      </w:r>
    </w:p>
  </w:footnote>
  <w:footnote w:id="4">
    <w:p w14:paraId="7018B84F" w14:textId="77777777" w:rsidR="00776F84" w:rsidRDefault="00776F84"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Rayer la mention inutile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FE"/>
    <w:multiLevelType w:val="singleLevel"/>
    <w:tmpl w:val="3524F71C"/>
    <w:lvl w:ilvl="0">
      <w:numFmt w:val="decimal"/>
      <w:lvlText w:val="*"/>
      <w:lvlJc w:val="left"/>
    </w:lvl>
  </w:abstractNum>
  <w:abstractNum w:abstractNumId="1" w15:restartNumberingAfterBreak="0">
    <w:nsid w:val="00000007"/>
    <w:multiLevelType w:val="singleLevel"/>
    <w:tmpl w:val="00000007"/>
    <w:name w:val="WW8Num7"/>
    <w:lvl w:ilvl="0">
      <w:numFmt w:val="bullet"/>
      <w:lvlText w:val=""/>
      <w:lvlJc w:val="left"/>
      <w:pPr>
        <w:tabs>
          <w:tab w:val="num" w:pos="283"/>
        </w:tabs>
        <w:ind w:left="283" w:hanging="283"/>
      </w:pPr>
      <w:rPr>
        <w:rFonts w:ascii="Symbol" w:hAnsi="Symbol"/>
      </w:rPr>
    </w:lvl>
  </w:abstractNum>
  <w:abstractNum w:abstractNumId="2" w15:restartNumberingAfterBreak="0">
    <w:nsid w:val="03212E46"/>
    <w:multiLevelType w:val="multilevel"/>
    <w:tmpl w:val="286C022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EE25F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A674F0D"/>
    <w:multiLevelType w:val="hybridMultilevel"/>
    <w:tmpl w:val="76EA7450"/>
    <w:lvl w:ilvl="0" w:tplc="040C0011">
      <w:start w:val="1"/>
      <w:numFmt w:val="decimal"/>
      <w:lvlText w:val="%1)"/>
      <w:lvlJc w:val="left"/>
      <w:pPr>
        <w:tabs>
          <w:tab w:val="num" w:pos="2087"/>
        </w:tabs>
        <w:ind w:left="2087" w:hanging="360"/>
      </w:pPr>
    </w:lvl>
    <w:lvl w:ilvl="1" w:tplc="91E4497A">
      <w:start w:val="4"/>
      <w:numFmt w:val="bullet"/>
      <w:lvlText w:val="-"/>
      <w:lvlJc w:val="left"/>
      <w:pPr>
        <w:tabs>
          <w:tab w:val="num" w:pos="2807"/>
        </w:tabs>
        <w:ind w:left="2807" w:hanging="360"/>
      </w:pPr>
      <w:rPr>
        <w:rFonts w:ascii="Arial Narrow" w:eastAsia="Times New Roman" w:hAnsi="Arial Narrow" w:cs="Times New Roman" w:hint="default"/>
      </w:rPr>
    </w:lvl>
    <w:lvl w:ilvl="2" w:tplc="040C001B" w:tentative="1">
      <w:start w:val="1"/>
      <w:numFmt w:val="lowerRoman"/>
      <w:lvlText w:val="%3."/>
      <w:lvlJc w:val="right"/>
      <w:pPr>
        <w:tabs>
          <w:tab w:val="num" w:pos="3527"/>
        </w:tabs>
        <w:ind w:left="3527" w:hanging="180"/>
      </w:pPr>
    </w:lvl>
    <w:lvl w:ilvl="3" w:tplc="040C000F" w:tentative="1">
      <w:start w:val="1"/>
      <w:numFmt w:val="decimal"/>
      <w:lvlText w:val="%4."/>
      <w:lvlJc w:val="left"/>
      <w:pPr>
        <w:tabs>
          <w:tab w:val="num" w:pos="4247"/>
        </w:tabs>
        <w:ind w:left="4247" w:hanging="360"/>
      </w:pPr>
    </w:lvl>
    <w:lvl w:ilvl="4" w:tplc="040C0019" w:tentative="1">
      <w:start w:val="1"/>
      <w:numFmt w:val="lowerLetter"/>
      <w:lvlText w:val="%5."/>
      <w:lvlJc w:val="left"/>
      <w:pPr>
        <w:tabs>
          <w:tab w:val="num" w:pos="4967"/>
        </w:tabs>
        <w:ind w:left="4967" w:hanging="360"/>
      </w:pPr>
    </w:lvl>
    <w:lvl w:ilvl="5" w:tplc="040C001B" w:tentative="1">
      <w:start w:val="1"/>
      <w:numFmt w:val="lowerRoman"/>
      <w:lvlText w:val="%6."/>
      <w:lvlJc w:val="right"/>
      <w:pPr>
        <w:tabs>
          <w:tab w:val="num" w:pos="5687"/>
        </w:tabs>
        <w:ind w:left="5687" w:hanging="180"/>
      </w:pPr>
    </w:lvl>
    <w:lvl w:ilvl="6" w:tplc="040C000F" w:tentative="1">
      <w:start w:val="1"/>
      <w:numFmt w:val="decimal"/>
      <w:lvlText w:val="%7."/>
      <w:lvlJc w:val="left"/>
      <w:pPr>
        <w:tabs>
          <w:tab w:val="num" w:pos="6407"/>
        </w:tabs>
        <w:ind w:left="6407" w:hanging="360"/>
      </w:pPr>
    </w:lvl>
    <w:lvl w:ilvl="7" w:tplc="040C0019" w:tentative="1">
      <w:start w:val="1"/>
      <w:numFmt w:val="lowerLetter"/>
      <w:lvlText w:val="%8."/>
      <w:lvlJc w:val="left"/>
      <w:pPr>
        <w:tabs>
          <w:tab w:val="num" w:pos="7127"/>
        </w:tabs>
        <w:ind w:left="7127" w:hanging="360"/>
      </w:pPr>
    </w:lvl>
    <w:lvl w:ilvl="8" w:tplc="040C001B" w:tentative="1">
      <w:start w:val="1"/>
      <w:numFmt w:val="lowerRoman"/>
      <w:lvlText w:val="%9."/>
      <w:lvlJc w:val="right"/>
      <w:pPr>
        <w:tabs>
          <w:tab w:val="num" w:pos="7847"/>
        </w:tabs>
        <w:ind w:left="7847" w:hanging="180"/>
      </w:pPr>
    </w:lvl>
  </w:abstractNum>
  <w:abstractNum w:abstractNumId="5" w15:restartNumberingAfterBreak="0">
    <w:nsid w:val="124478F2"/>
    <w:multiLevelType w:val="hybridMultilevel"/>
    <w:tmpl w:val="375C44E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4167A1"/>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7" w15:restartNumberingAfterBreak="0">
    <w:nsid w:val="149A1EBB"/>
    <w:multiLevelType w:val="hybridMultilevel"/>
    <w:tmpl w:val="8B5E3CF8"/>
    <w:lvl w:ilvl="0" w:tplc="EDB85168">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1D9D4075"/>
    <w:multiLevelType w:val="hybridMultilevel"/>
    <w:tmpl w:val="266A23DE"/>
    <w:lvl w:ilvl="0" w:tplc="7D92D11C">
      <w:start w:val="1"/>
      <w:numFmt w:val="bullet"/>
      <w:lvlText w:val="o"/>
      <w:lvlJc w:val="left"/>
      <w:pPr>
        <w:ind w:left="1212" w:hanging="360"/>
      </w:pPr>
      <w:rPr>
        <w:rFonts w:ascii="Courier New" w:hAnsi="Courier New" w:cs="Courier New"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239C58E3"/>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0" w15:restartNumberingAfterBreak="0">
    <w:nsid w:val="2865656F"/>
    <w:multiLevelType w:val="hybridMultilevel"/>
    <w:tmpl w:val="52FE3286"/>
    <w:lvl w:ilvl="0" w:tplc="3C68AFEA">
      <w:start w:val="1"/>
      <w:numFmt w:val="bullet"/>
      <w:pStyle w:val="listeniveau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180B02"/>
    <w:multiLevelType w:val="hybridMultilevel"/>
    <w:tmpl w:val="3D987F48"/>
    <w:lvl w:ilvl="0" w:tplc="1F402E48">
      <w:numFmt w:val="bullet"/>
      <w:lvlText w:val="-"/>
      <w:lvlJc w:val="left"/>
      <w:pPr>
        <w:tabs>
          <w:tab w:val="num" w:pos="1727"/>
        </w:tabs>
        <w:ind w:left="1727" w:hanging="360"/>
      </w:pPr>
      <w:rPr>
        <w:rFonts w:ascii="Tahoma" w:eastAsia="Times New Roman" w:hAnsi="Tahoma" w:cs="Tahoma" w:hint="default"/>
      </w:rPr>
    </w:lvl>
    <w:lvl w:ilvl="1" w:tplc="4BF4578E">
      <w:start w:val="2"/>
      <w:numFmt w:val="decimal"/>
      <w:lvlText w:val="%2."/>
      <w:lvlJc w:val="left"/>
      <w:pPr>
        <w:tabs>
          <w:tab w:val="num" w:pos="2239"/>
        </w:tabs>
        <w:ind w:left="2239" w:hanging="360"/>
      </w:pPr>
      <w:rPr>
        <w:rFonts w:hint="default"/>
      </w:rPr>
    </w:lvl>
    <w:lvl w:ilvl="2" w:tplc="040C0005" w:tentative="1">
      <w:start w:val="1"/>
      <w:numFmt w:val="bullet"/>
      <w:lvlText w:val=""/>
      <w:lvlJc w:val="left"/>
      <w:pPr>
        <w:tabs>
          <w:tab w:val="num" w:pos="2959"/>
        </w:tabs>
        <w:ind w:left="2959" w:hanging="360"/>
      </w:pPr>
      <w:rPr>
        <w:rFonts w:ascii="Wingdings" w:hAnsi="Wingdings" w:hint="default"/>
      </w:rPr>
    </w:lvl>
    <w:lvl w:ilvl="3" w:tplc="040C0001" w:tentative="1">
      <w:start w:val="1"/>
      <w:numFmt w:val="bullet"/>
      <w:lvlText w:val=""/>
      <w:lvlJc w:val="left"/>
      <w:pPr>
        <w:tabs>
          <w:tab w:val="num" w:pos="3679"/>
        </w:tabs>
        <w:ind w:left="3679" w:hanging="360"/>
      </w:pPr>
      <w:rPr>
        <w:rFonts w:ascii="Symbol" w:hAnsi="Symbol" w:hint="default"/>
      </w:rPr>
    </w:lvl>
    <w:lvl w:ilvl="4" w:tplc="040C0003" w:tentative="1">
      <w:start w:val="1"/>
      <w:numFmt w:val="bullet"/>
      <w:lvlText w:val="o"/>
      <w:lvlJc w:val="left"/>
      <w:pPr>
        <w:tabs>
          <w:tab w:val="num" w:pos="4399"/>
        </w:tabs>
        <w:ind w:left="4399" w:hanging="360"/>
      </w:pPr>
      <w:rPr>
        <w:rFonts w:ascii="Courier New" w:hAnsi="Courier New" w:cs="Courier New" w:hint="default"/>
      </w:rPr>
    </w:lvl>
    <w:lvl w:ilvl="5" w:tplc="040C0005" w:tentative="1">
      <w:start w:val="1"/>
      <w:numFmt w:val="bullet"/>
      <w:lvlText w:val=""/>
      <w:lvlJc w:val="left"/>
      <w:pPr>
        <w:tabs>
          <w:tab w:val="num" w:pos="5119"/>
        </w:tabs>
        <w:ind w:left="5119" w:hanging="360"/>
      </w:pPr>
      <w:rPr>
        <w:rFonts w:ascii="Wingdings" w:hAnsi="Wingdings" w:hint="default"/>
      </w:rPr>
    </w:lvl>
    <w:lvl w:ilvl="6" w:tplc="040C0001" w:tentative="1">
      <w:start w:val="1"/>
      <w:numFmt w:val="bullet"/>
      <w:lvlText w:val=""/>
      <w:lvlJc w:val="left"/>
      <w:pPr>
        <w:tabs>
          <w:tab w:val="num" w:pos="5839"/>
        </w:tabs>
        <w:ind w:left="5839" w:hanging="360"/>
      </w:pPr>
      <w:rPr>
        <w:rFonts w:ascii="Symbol" w:hAnsi="Symbol" w:hint="default"/>
      </w:rPr>
    </w:lvl>
    <w:lvl w:ilvl="7" w:tplc="040C0003" w:tentative="1">
      <w:start w:val="1"/>
      <w:numFmt w:val="bullet"/>
      <w:lvlText w:val="o"/>
      <w:lvlJc w:val="left"/>
      <w:pPr>
        <w:tabs>
          <w:tab w:val="num" w:pos="6559"/>
        </w:tabs>
        <w:ind w:left="6559" w:hanging="360"/>
      </w:pPr>
      <w:rPr>
        <w:rFonts w:ascii="Courier New" w:hAnsi="Courier New" w:cs="Courier New" w:hint="default"/>
      </w:rPr>
    </w:lvl>
    <w:lvl w:ilvl="8" w:tplc="040C0005" w:tentative="1">
      <w:start w:val="1"/>
      <w:numFmt w:val="bullet"/>
      <w:lvlText w:val=""/>
      <w:lvlJc w:val="left"/>
      <w:pPr>
        <w:tabs>
          <w:tab w:val="num" w:pos="7279"/>
        </w:tabs>
        <w:ind w:left="7279" w:hanging="360"/>
      </w:pPr>
      <w:rPr>
        <w:rFonts w:ascii="Wingdings" w:hAnsi="Wingdings" w:hint="default"/>
      </w:rPr>
    </w:lvl>
  </w:abstractNum>
  <w:abstractNum w:abstractNumId="12" w15:restartNumberingAfterBreak="0">
    <w:nsid w:val="2A4852F6"/>
    <w:multiLevelType w:val="hybridMultilevel"/>
    <w:tmpl w:val="F4D8A94E"/>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1630F4"/>
    <w:multiLevelType w:val="hybridMultilevel"/>
    <w:tmpl w:val="5C88332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327573DF"/>
    <w:multiLevelType w:val="hybridMultilevel"/>
    <w:tmpl w:val="2102CE24"/>
    <w:lvl w:ilvl="0" w:tplc="E51049E0">
      <w:start w:val="1"/>
      <w:numFmt w:val="bullet"/>
      <w:lvlText w:val=""/>
      <w:lvlJc w:val="left"/>
      <w:pPr>
        <w:ind w:left="1004" w:hanging="360"/>
      </w:pPr>
      <w:rPr>
        <w:rFonts w:ascii="Symbol" w:hAnsi="Symbol"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15:restartNumberingAfterBreak="0">
    <w:nsid w:val="34FF6268"/>
    <w:multiLevelType w:val="hybridMultilevel"/>
    <w:tmpl w:val="110AF12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55F3DCD"/>
    <w:multiLevelType w:val="multilevel"/>
    <w:tmpl w:val="80969090"/>
    <w:lvl w:ilvl="0">
      <w:start w:val="1"/>
      <w:numFmt w:val="bullet"/>
      <w:lvlText w:val=""/>
      <w:lvlJc w:val="left"/>
      <w:pPr>
        <w:tabs>
          <w:tab w:val="num" w:pos="1260"/>
        </w:tabs>
        <w:ind w:left="1260" w:hanging="360"/>
      </w:pPr>
      <w:rPr>
        <w:rFonts w:ascii="Wingdings" w:hAnsi="Wingdings" w:hint="default"/>
      </w:rPr>
    </w:lvl>
    <w:lvl w:ilvl="1">
      <w:numFmt w:val="bullet"/>
      <w:lvlText w:val=""/>
      <w:lvlJc w:val="left"/>
      <w:pPr>
        <w:tabs>
          <w:tab w:val="num" w:pos="1545"/>
        </w:tabs>
        <w:ind w:left="1545" w:hanging="465"/>
      </w:pPr>
      <w:rPr>
        <w:rFonts w:ascii="Symbol" w:eastAsia="Times New Roman" w:hAnsi="Symbol"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1C0ADF"/>
    <w:multiLevelType w:val="hybridMultilevel"/>
    <w:tmpl w:val="80969090"/>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806B71"/>
    <w:multiLevelType w:val="hybridMultilevel"/>
    <w:tmpl w:val="5FC6B72E"/>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E505DC"/>
    <w:multiLevelType w:val="multilevel"/>
    <w:tmpl w:val="D4D23CF4"/>
    <w:lvl w:ilvl="0">
      <w:start w:val="1"/>
      <w:numFmt w:val="bullet"/>
      <w:lvlText w:val=""/>
      <w:lvlJc w:val="left"/>
      <w:pPr>
        <w:tabs>
          <w:tab w:val="num" w:pos="1260"/>
        </w:tabs>
        <w:ind w:left="126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575FB1"/>
    <w:multiLevelType w:val="singleLevel"/>
    <w:tmpl w:val="E79AA65A"/>
    <w:lvl w:ilvl="0">
      <w:start w:val="1"/>
      <w:numFmt w:val="bullet"/>
      <w:lvlText w:val="·"/>
      <w:legacy w:legacy="1" w:legacySpace="0" w:legacyIndent="284"/>
      <w:lvlJc w:val="left"/>
      <w:pPr>
        <w:ind w:left="284" w:hanging="284"/>
      </w:pPr>
      <w:rPr>
        <w:rFonts w:ascii="Symbol" w:hAnsi="Symbol" w:hint="default"/>
        <w:color w:val="auto"/>
      </w:rPr>
    </w:lvl>
  </w:abstractNum>
  <w:abstractNum w:abstractNumId="21" w15:restartNumberingAfterBreak="0">
    <w:nsid w:val="4073303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2" w15:restartNumberingAfterBreak="0">
    <w:nsid w:val="48885E22"/>
    <w:multiLevelType w:val="hybridMultilevel"/>
    <w:tmpl w:val="286C02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573A72"/>
    <w:multiLevelType w:val="hybridMultilevel"/>
    <w:tmpl w:val="EF54F3E0"/>
    <w:lvl w:ilvl="0" w:tplc="B26C4A5A">
      <w:start w:val="48"/>
      <w:numFmt w:val="bullet"/>
      <w:lvlText w:val="-"/>
      <w:lvlJc w:val="left"/>
      <w:pPr>
        <w:ind w:left="1288" w:hanging="360"/>
      </w:pPr>
      <w:rPr>
        <w:rFonts w:ascii="Calibri" w:eastAsia="Calibri" w:hAnsi="Calibri"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4" w15:restartNumberingAfterBreak="0">
    <w:nsid w:val="4A8C2703"/>
    <w:multiLevelType w:val="hybridMultilevel"/>
    <w:tmpl w:val="B64AB084"/>
    <w:lvl w:ilvl="0" w:tplc="D8E8E6FC">
      <w:numFmt w:val="bullet"/>
      <w:lvlText w:val="-"/>
      <w:lvlJc w:val="left"/>
      <w:pPr>
        <w:ind w:left="1212" w:hanging="360"/>
      </w:pPr>
      <w:rPr>
        <w:rFonts w:ascii="Calibri" w:eastAsia="Times New Roman" w:hAnsi="Calibri" w:cs="Calibri"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25" w15:restartNumberingAfterBreak="0">
    <w:nsid w:val="4E263B0D"/>
    <w:multiLevelType w:val="hybridMultilevel"/>
    <w:tmpl w:val="DC067DA0"/>
    <w:lvl w:ilvl="0" w:tplc="EF02B49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E32ADB"/>
    <w:multiLevelType w:val="hybridMultilevel"/>
    <w:tmpl w:val="1132293A"/>
    <w:lvl w:ilvl="0" w:tplc="0D2ED876">
      <w:start w:val="5"/>
      <w:numFmt w:val="bullet"/>
      <w:lvlText w:val="-"/>
      <w:lvlJc w:val="left"/>
      <w:pPr>
        <w:tabs>
          <w:tab w:val="num" w:pos="720"/>
        </w:tabs>
        <w:ind w:left="720" w:hanging="360"/>
      </w:pPr>
      <w:rPr>
        <w:rFonts w:ascii="Arial Narrow" w:eastAsia="ISOCTEUR" w:hAnsi="Arial Narrow" w:cs="ISOCTEUR" w:hint="default"/>
        <w:b w:val="0"/>
      </w:rPr>
    </w:lvl>
    <w:lvl w:ilvl="1" w:tplc="CAE0909A">
      <w:start w:val="4"/>
      <w:numFmt w:val="bullet"/>
      <w:lvlText w:val="-"/>
      <w:lvlJc w:val="left"/>
      <w:pPr>
        <w:tabs>
          <w:tab w:val="num" w:pos="1440"/>
        </w:tabs>
        <w:ind w:left="1440" w:hanging="360"/>
      </w:pPr>
      <w:rPr>
        <w:rFonts w:ascii="Arial Narrow" w:eastAsia="Wingdings" w:hAnsi="Arial Narrow" w:cs="Wingdings" w:hint="default"/>
        <w:b w:val="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0C7690"/>
    <w:multiLevelType w:val="singleLevel"/>
    <w:tmpl w:val="00000000"/>
    <w:lvl w:ilvl="0">
      <w:start w:val="1"/>
      <w:numFmt w:val="bullet"/>
      <w:lvlText w:val="·"/>
      <w:legacy w:legacy="1" w:legacySpace="0" w:legacyIndent="284"/>
      <w:lvlJc w:val="left"/>
      <w:pPr>
        <w:ind w:left="994" w:hanging="284"/>
      </w:pPr>
      <w:rPr>
        <w:rFonts w:ascii="Symbol" w:hAnsi="Symbol" w:hint="default"/>
      </w:rPr>
    </w:lvl>
  </w:abstractNum>
  <w:abstractNum w:abstractNumId="28" w15:restartNumberingAfterBreak="0">
    <w:nsid w:val="5EAB222F"/>
    <w:multiLevelType w:val="singleLevel"/>
    <w:tmpl w:val="3B7A3434"/>
    <w:lvl w:ilvl="0">
      <w:start w:val="1"/>
      <w:numFmt w:val="bullet"/>
      <w:lvlText w:val="·"/>
      <w:legacy w:legacy="1" w:legacySpace="0" w:legacyIndent="284"/>
      <w:lvlJc w:val="left"/>
      <w:pPr>
        <w:ind w:left="284" w:hanging="284"/>
      </w:pPr>
      <w:rPr>
        <w:rFonts w:ascii="Symbol" w:hAnsi="Symbol" w:hint="default"/>
      </w:rPr>
    </w:lvl>
  </w:abstractNum>
  <w:abstractNum w:abstractNumId="29" w15:restartNumberingAfterBreak="0">
    <w:nsid w:val="618A3234"/>
    <w:multiLevelType w:val="hybridMultilevel"/>
    <w:tmpl w:val="596E4BF0"/>
    <w:lvl w:ilvl="0" w:tplc="040C0001">
      <w:start w:val="1"/>
      <w:numFmt w:val="bullet"/>
      <w:lvlText w:val=""/>
      <w:lvlJc w:val="left"/>
      <w:pPr>
        <w:tabs>
          <w:tab w:val="num" w:pos="360"/>
        </w:tabs>
        <w:ind w:left="360" w:hanging="360"/>
      </w:pPr>
      <w:rPr>
        <w:rFonts w:ascii="Symbol" w:hAnsi="Symbol" w:hint="default"/>
      </w:rPr>
    </w:lvl>
    <w:lvl w:ilvl="1" w:tplc="CF626FB0">
      <w:start w:val="13"/>
      <w:numFmt w:val="bullet"/>
      <w:lvlText w:val="–"/>
      <w:lvlJc w:val="left"/>
      <w:pPr>
        <w:tabs>
          <w:tab w:val="num" w:pos="1080"/>
        </w:tabs>
        <w:ind w:left="1080" w:hanging="360"/>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9E54580"/>
    <w:multiLevelType w:val="hybridMultilevel"/>
    <w:tmpl w:val="20B87868"/>
    <w:lvl w:ilvl="0" w:tplc="EA30DD2C">
      <w:start w:val="1"/>
      <w:numFmt w:val="bullet"/>
      <w:lvlText w:val=""/>
      <w:lvlJc w:val="left"/>
      <w:pPr>
        <w:tabs>
          <w:tab w:val="num" w:pos="1260"/>
        </w:tabs>
        <w:ind w:left="1260" w:hanging="360"/>
      </w:pPr>
      <w:rPr>
        <w:rFonts w:ascii="Wingdings" w:hAnsi="Wingdings" w:hint="default"/>
      </w:rPr>
    </w:lvl>
    <w:lvl w:ilvl="1" w:tplc="DE725724">
      <w:start w:val="1"/>
      <w:numFmt w:val="bullet"/>
      <w:lvlText w:val=""/>
      <w:lvlJc w:val="left"/>
      <w:pPr>
        <w:tabs>
          <w:tab w:val="num" w:pos="1440"/>
        </w:tabs>
        <w:ind w:left="1440" w:hanging="360"/>
      </w:pPr>
      <w:rPr>
        <w:rFonts w:ascii="Symbol" w:hAnsi="Symbol" w:hint="default"/>
        <w:color w:val="auto"/>
      </w:rPr>
    </w:lvl>
    <w:lvl w:ilvl="2" w:tplc="DE725724">
      <w:start w:val="1"/>
      <w:numFmt w:val="bullet"/>
      <w:lvlText w:val=""/>
      <w:lvlJc w:val="left"/>
      <w:pPr>
        <w:tabs>
          <w:tab w:val="num" w:pos="2160"/>
        </w:tabs>
        <w:ind w:left="2160" w:hanging="360"/>
      </w:pPr>
      <w:rPr>
        <w:rFonts w:ascii="Symbol" w:hAnsi="Symbol" w:hint="default"/>
        <w:color w:val="auto"/>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FC2751"/>
    <w:multiLevelType w:val="hybridMultilevel"/>
    <w:tmpl w:val="05305D7C"/>
    <w:lvl w:ilvl="0" w:tplc="040C000D">
      <w:start w:val="1"/>
      <w:numFmt w:val="bullet"/>
      <w:lvlText w:val=""/>
      <w:lvlJc w:val="left"/>
      <w:pPr>
        <w:ind w:left="1212"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32" w15:restartNumberingAfterBreak="0">
    <w:nsid w:val="6A4A59EA"/>
    <w:multiLevelType w:val="hybridMultilevel"/>
    <w:tmpl w:val="63F2A58A"/>
    <w:lvl w:ilvl="0" w:tplc="1F402E48">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5D4254"/>
    <w:multiLevelType w:val="hybridMultilevel"/>
    <w:tmpl w:val="D4D23CF4"/>
    <w:lvl w:ilvl="0" w:tplc="EA30DD2C">
      <w:start w:val="1"/>
      <w:numFmt w:val="bullet"/>
      <w:lvlText w:val=""/>
      <w:lvlJc w:val="left"/>
      <w:pPr>
        <w:tabs>
          <w:tab w:val="num" w:pos="1260"/>
        </w:tabs>
        <w:ind w:left="1260" w:hanging="360"/>
      </w:pPr>
      <w:rPr>
        <w:rFonts w:ascii="Wingdings" w:hAnsi="Wingdings" w:hint="default"/>
      </w:rPr>
    </w:lvl>
    <w:lvl w:ilvl="1" w:tplc="DE725724">
      <w:start w:val="1"/>
      <w:numFmt w:val="bullet"/>
      <w:lvlText w:val=""/>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BD688D"/>
    <w:multiLevelType w:val="hybridMultilevel"/>
    <w:tmpl w:val="89C01DAA"/>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7AD47603"/>
    <w:multiLevelType w:val="hybridMultilevel"/>
    <w:tmpl w:val="6A8A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F566687"/>
    <w:multiLevelType w:val="hybridMultilevel"/>
    <w:tmpl w:val="E48C625A"/>
    <w:lvl w:ilvl="0" w:tplc="0778D18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B64E5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abstractNumId w:val="36"/>
  </w:num>
  <w:num w:numId="2">
    <w:abstractNumId w:val="6"/>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2"/>
  </w:num>
  <w:num w:numId="5">
    <w:abstractNumId w:val="9"/>
  </w:num>
  <w:num w:numId="6">
    <w:abstractNumId w:val="21"/>
  </w:num>
  <w:num w:numId="7">
    <w:abstractNumId w:val="34"/>
  </w:num>
  <w:num w:numId="8">
    <w:abstractNumId w:val="28"/>
  </w:num>
  <w:num w:numId="9">
    <w:abstractNumId w:val="11"/>
  </w:num>
  <w:num w:numId="10">
    <w:abstractNumId w:val="15"/>
  </w:num>
  <w:num w:numId="11">
    <w:abstractNumId w:val="2"/>
  </w:num>
  <w:num w:numId="12">
    <w:abstractNumId w:val="29"/>
  </w:num>
  <w:num w:numId="13">
    <w:abstractNumId w:val="33"/>
  </w:num>
  <w:num w:numId="14">
    <w:abstractNumId w:val="19"/>
  </w:num>
  <w:num w:numId="15">
    <w:abstractNumId w:val="30"/>
  </w:num>
  <w:num w:numId="16">
    <w:abstractNumId w:val="18"/>
  </w:num>
  <w:num w:numId="17">
    <w:abstractNumId w:val="17"/>
  </w:num>
  <w:num w:numId="18">
    <w:abstractNumId w:val="4"/>
  </w:num>
  <w:num w:numId="19">
    <w:abstractNumId w:val="1"/>
  </w:num>
  <w:num w:numId="20">
    <w:abstractNumId w:val="16"/>
  </w:num>
  <w:num w:numId="21">
    <w:abstractNumId w:val="12"/>
  </w:num>
  <w:num w:numId="22">
    <w:abstractNumId w:val="37"/>
  </w:num>
  <w:num w:numId="23">
    <w:abstractNumId w:val="27"/>
  </w:num>
  <w:num w:numId="24">
    <w:abstractNumId w:val="3"/>
  </w:num>
  <w:num w:numId="25">
    <w:abstractNumId w:val="23"/>
  </w:num>
  <w:num w:numId="26">
    <w:abstractNumId w:val="35"/>
  </w:num>
  <w:num w:numId="27">
    <w:abstractNumId w:val="20"/>
  </w:num>
  <w:num w:numId="28">
    <w:abstractNumId w:val="25"/>
  </w:num>
  <w:num w:numId="29">
    <w:abstractNumId w:val="14"/>
  </w:num>
  <w:num w:numId="30">
    <w:abstractNumId w:val="13"/>
  </w:num>
  <w:num w:numId="31">
    <w:abstractNumId w:val="8"/>
  </w:num>
  <w:num w:numId="32">
    <w:abstractNumId w:val="24"/>
  </w:num>
  <w:num w:numId="33">
    <w:abstractNumId w:val="31"/>
  </w:num>
  <w:num w:numId="34">
    <w:abstractNumId w:val="5"/>
  </w:num>
  <w:num w:numId="35">
    <w:abstractNumId w:val="7"/>
  </w:num>
  <w:num w:numId="36">
    <w:abstractNumId w:val="26"/>
  </w:num>
  <w:num w:numId="37">
    <w:abstractNumId w:val="32"/>
  </w:num>
  <w:num w:numId="38">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ophe Mas">
    <w15:presenceInfo w15:providerId="AD" w15:userId="S-1-5-21-57989841-2139871995-725345543-1334554"/>
  </w15:person>
  <w15:person w15:author="Pascal Netto">
    <w15:presenceInfo w15:providerId="AD" w15:userId="S-1-5-21-57989841-2139871995-725345543-13427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36B"/>
    <w:rsid w:val="00006649"/>
    <w:rsid w:val="00007D58"/>
    <w:rsid w:val="00025A44"/>
    <w:rsid w:val="00033284"/>
    <w:rsid w:val="0003522B"/>
    <w:rsid w:val="0003525B"/>
    <w:rsid w:val="00037C59"/>
    <w:rsid w:val="000459C1"/>
    <w:rsid w:val="0004758E"/>
    <w:rsid w:val="00053658"/>
    <w:rsid w:val="00054369"/>
    <w:rsid w:val="00056C0A"/>
    <w:rsid w:val="000579F3"/>
    <w:rsid w:val="00060FCF"/>
    <w:rsid w:val="0006277A"/>
    <w:rsid w:val="00067903"/>
    <w:rsid w:val="000816B2"/>
    <w:rsid w:val="00093AD4"/>
    <w:rsid w:val="000953D9"/>
    <w:rsid w:val="0009578A"/>
    <w:rsid w:val="000A185E"/>
    <w:rsid w:val="000A5096"/>
    <w:rsid w:val="000B124A"/>
    <w:rsid w:val="000B234B"/>
    <w:rsid w:val="000B5AF6"/>
    <w:rsid w:val="000B68E7"/>
    <w:rsid w:val="000C4070"/>
    <w:rsid w:val="000D23E7"/>
    <w:rsid w:val="000E0DD5"/>
    <w:rsid w:val="000E2957"/>
    <w:rsid w:val="000F2AD5"/>
    <w:rsid w:val="001030F1"/>
    <w:rsid w:val="00114803"/>
    <w:rsid w:val="00114EDB"/>
    <w:rsid w:val="00122501"/>
    <w:rsid w:val="001236B7"/>
    <w:rsid w:val="00133A73"/>
    <w:rsid w:val="00137FD6"/>
    <w:rsid w:val="001420BA"/>
    <w:rsid w:val="001468C0"/>
    <w:rsid w:val="00162654"/>
    <w:rsid w:val="00181251"/>
    <w:rsid w:val="0018405A"/>
    <w:rsid w:val="00186DAB"/>
    <w:rsid w:val="001872DD"/>
    <w:rsid w:val="001B26A0"/>
    <w:rsid w:val="001B579B"/>
    <w:rsid w:val="001C0C85"/>
    <w:rsid w:val="001C31D5"/>
    <w:rsid w:val="001D4C2F"/>
    <w:rsid w:val="001E3546"/>
    <w:rsid w:val="002021B4"/>
    <w:rsid w:val="00203F71"/>
    <w:rsid w:val="00214AD8"/>
    <w:rsid w:val="00226692"/>
    <w:rsid w:val="002354A1"/>
    <w:rsid w:val="00241496"/>
    <w:rsid w:val="002436A0"/>
    <w:rsid w:val="00243843"/>
    <w:rsid w:val="002444EC"/>
    <w:rsid w:val="00244760"/>
    <w:rsid w:val="00247069"/>
    <w:rsid w:val="00255BA0"/>
    <w:rsid w:val="002624EF"/>
    <w:rsid w:val="00267727"/>
    <w:rsid w:val="002738E9"/>
    <w:rsid w:val="00277530"/>
    <w:rsid w:val="0028051C"/>
    <w:rsid w:val="00284B92"/>
    <w:rsid w:val="002903A3"/>
    <w:rsid w:val="002A0729"/>
    <w:rsid w:val="002A085D"/>
    <w:rsid w:val="002A140C"/>
    <w:rsid w:val="002A1696"/>
    <w:rsid w:val="002A5037"/>
    <w:rsid w:val="002A71BC"/>
    <w:rsid w:val="002B4AA0"/>
    <w:rsid w:val="002C333A"/>
    <w:rsid w:val="002C6C82"/>
    <w:rsid w:val="002D0076"/>
    <w:rsid w:val="002D5B80"/>
    <w:rsid w:val="002E259F"/>
    <w:rsid w:val="002E2FBA"/>
    <w:rsid w:val="002E3F90"/>
    <w:rsid w:val="002E5909"/>
    <w:rsid w:val="002F2878"/>
    <w:rsid w:val="002F653A"/>
    <w:rsid w:val="003073EC"/>
    <w:rsid w:val="00312471"/>
    <w:rsid w:val="003357A5"/>
    <w:rsid w:val="00345877"/>
    <w:rsid w:val="00362AA6"/>
    <w:rsid w:val="00365EC6"/>
    <w:rsid w:val="00397643"/>
    <w:rsid w:val="003B4560"/>
    <w:rsid w:val="003B6A02"/>
    <w:rsid w:val="003C0005"/>
    <w:rsid w:val="003C1A53"/>
    <w:rsid w:val="003D01D3"/>
    <w:rsid w:val="003D2077"/>
    <w:rsid w:val="003E296F"/>
    <w:rsid w:val="00403AE8"/>
    <w:rsid w:val="004061B4"/>
    <w:rsid w:val="00410612"/>
    <w:rsid w:val="00416C87"/>
    <w:rsid w:val="004226B2"/>
    <w:rsid w:val="00423C90"/>
    <w:rsid w:val="00432471"/>
    <w:rsid w:val="00435A9E"/>
    <w:rsid w:val="0044325C"/>
    <w:rsid w:val="0044338F"/>
    <w:rsid w:val="00443AD0"/>
    <w:rsid w:val="0045181A"/>
    <w:rsid w:val="00461931"/>
    <w:rsid w:val="0046566D"/>
    <w:rsid w:val="004659B3"/>
    <w:rsid w:val="004667E6"/>
    <w:rsid w:val="00472D6B"/>
    <w:rsid w:val="00477F61"/>
    <w:rsid w:val="00483A02"/>
    <w:rsid w:val="004878AA"/>
    <w:rsid w:val="004911ED"/>
    <w:rsid w:val="00492342"/>
    <w:rsid w:val="004A1EA8"/>
    <w:rsid w:val="004A5C28"/>
    <w:rsid w:val="004B702E"/>
    <w:rsid w:val="004B7502"/>
    <w:rsid w:val="004C2AB3"/>
    <w:rsid w:val="004C74A0"/>
    <w:rsid w:val="004D31E2"/>
    <w:rsid w:val="004D3B8B"/>
    <w:rsid w:val="004D5A20"/>
    <w:rsid w:val="004D6C9C"/>
    <w:rsid w:val="004E0CB4"/>
    <w:rsid w:val="004E784E"/>
    <w:rsid w:val="004F19F4"/>
    <w:rsid w:val="004F53B4"/>
    <w:rsid w:val="004F5C43"/>
    <w:rsid w:val="004F7CB0"/>
    <w:rsid w:val="0050126A"/>
    <w:rsid w:val="00510906"/>
    <w:rsid w:val="00516868"/>
    <w:rsid w:val="00526C89"/>
    <w:rsid w:val="00527684"/>
    <w:rsid w:val="00543055"/>
    <w:rsid w:val="00556E35"/>
    <w:rsid w:val="00560607"/>
    <w:rsid w:val="00570465"/>
    <w:rsid w:val="005737DC"/>
    <w:rsid w:val="00576B02"/>
    <w:rsid w:val="00586260"/>
    <w:rsid w:val="005901CC"/>
    <w:rsid w:val="005A6743"/>
    <w:rsid w:val="005A7322"/>
    <w:rsid w:val="005C098D"/>
    <w:rsid w:val="005C4F23"/>
    <w:rsid w:val="005C7BC0"/>
    <w:rsid w:val="005D160D"/>
    <w:rsid w:val="005D6FE6"/>
    <w:rsid w:val="005F1242"/>
    <w:rsid w:val="005F2F0B"/>
    <w:rsid w:val="005F3EFA"/>
    <w:rsid w:val="0060018F"/>
    <w:rsid w:val="00610973"/>
    <w:rsid w:val="006136F8"/>
    <w:rsid w:val="00616F0D"/>
    <w:rsid w:val="0062608B"/>
    <w:rsid w:val="00634433"/>
    <w:rsid w:val="006506BE"/>
    <w:rsid w:val="00650761"/>
    <w:rsid w:val="00663CFF"/>
    <w:rsid w:val="00665794"/>
    <w:rsid w:val="00685C8F"/>
    <w:rsid w:val="0068659D"/>
    <w:rsid w:val="00696FB4"/>
    <w:rsid w:val="006A5A2D"/>
    <w:rsid w:val="006B27D4"/>
    <w:rsid w:val="006B4EF9"/>
    <w:rsid w:val="006B69BF"/>
    <w:rsid w:val="006C3707"/>
    <w:rsid w:val="006E036B"/>
    <w:rsid w:val="006E074F"/>
    <w:rsid w:val="006E4998"/>
    <w:rsid w:val="006E77DF"/>
    <w:rsid w:val="007039AE"/>
    <w:rsid w:val="0070697B"/>
    <w:rsid w:val="00706D96"/>
    <w:rsid w:val="00706F43"/>
    <w:rsid w:val="00707E23"/>
    <w:rsid w:val="00716973"/>
    <w:rsid w:val="00716C9A"/>
    <w:rsid w:val="00721E0F"/>
    <w:rsid w:val="00724BB5"/>
    <w:rsid w:val="00726901"/>
    <w:rsid w:val="00730B22"/>
    <w:rsid w:val="0074766A"/>
    <w:rsid w:val="00755D3A"/>
    <w:rsid w:val="00760488"/>
    <w:rsid w:val="007620B6"/>
    <w:rsid w:val="00762C04"/>
    <w:rsid w:val="00764B88"/>
    <w:rsid w:val="00764E28"/>
    <w:rsid w:val="007753A4"/>
    <w:rsid w:val="00776F84"/>
    <w:rsid w:val="0079768D"/>
    <w:rsid w:val="00797958"/>
    <w:rsid w:val="007A1DBA"/>
    <w:rsid w:val="007B1B3F"/>
    <w:rsid w:val="007B5168"/>
    <w:rsid w:val="007B642D"/>
    <w:rsid w:val="007C0AED"/>
    <w:rsid w:val="007C0FCB"/>
    <w:rsid w:val="007E0B00"/>
    <w:rsid w:val="007E27BC"/>
    <w:rsid w:val="00802D76"/>
    <w:rsid w:val="00813638"/>
    <w:rsid w:val="00821CB9"/>
    <w:rsid w:val="00827FF3"/>
    <w:rsid w:val="00830209"/>
    <w:rsid w:val="0083131D"/>
    <w:rsid w:val="00841857"/>
    <w:rsid w:val="00842BF2"/>
    <w:rsid w:val="0084603F"/>
    <w:rsid w:val="008504E8"/>
    <w:rsid w:val="00852040"/>
    <w:rsid w:val="008532AC"/>
    <w:rsid w:val="00854DE7"/>
    <w:rsid w:val="00857183"/>
    <w:rsid w:val="00867BBA"/>
    <w:rsid w:val="00883644"/>
    <w:rsid w:val="008862C4"/>
    <w:rsid w:val="00886591"/>
    <w:rsid w:val="008902FA"/>
    <w:rsid w:val="008A6118"/>
    <w:rsid w:val="008B5BFE"/>
    <w:rsid w:val="008E0B1A"/>
    <w:rsid w:val="008E7C5B"/>
    <w:rsid w:val="00906373"/>
    <w:rsid w:val="00906B65"/>
    <w:rsid w:val="00915289"/>
    <w:rsid w:val="00922A42"/>
    <w:rsid w:val="00922E37"/>
    <w:rsid w:val="009309CE"/>
    <w:rsid w:val="009354B1"/>
    <w:rsid w:val="00936CAC"/>
    <w:rsid w:val="00947574"/>
    <w:rsid w:val="009502C0"/>
    <w:rsid w:val="00957784"/>
    <w:rsid w:val="00965134"/>
    <w:rsid w:val="00970B2B"/>
    <w:rsid w:val="00973CC9"/>
    <w:rsid w:val="00993602"/>
    <w:rsid w:val="00995DD2"/>
    <w:rsid w:val="009A02DE"/>
    <w:rsid w:val="009A54DA"/>
    <w:rsid w:val="009B04F1"/>
    <w:rsid w:val="009B2A78"/>
    <w:rsid w:val="009B3069"/>
    <w:rsid w:val="009C2571"/>
    <w:rsid w:val="009C704D"/>
    <w:rsid w:val="009D4F7E"/>
    <w:rsid w:val="00A10627"/>
    <w:rsid w:val="00A13DFF"/>
    <w:rsid w:val="00A24A41"/>
    <w:rsid w:val="00A25A23"/>
    <w:rsid w:val="00A27FF2"/>
    <w:rsid w:val="00A46CAB"/>
    <w:rsid w:val="00A46F97"/>
    <w:rsid w:val="00A567C1"/>
    <w:rsid w:val="00A65D0D"/>
    <w:rsid w:val="00A6724F"/>
    <w:rsid w:val="00A67436"/>
    <w:rsid w:val="00A71F14"/>
    <w:rsid w:val="00A7567E"/>
    <w:rsid w:val="00A771E1"/>
    <w:rsid w:val="00A833BF"/>
    <w:rsid w:val="00A92835"/>
    <w:rsid w:val="00AA5509"/>
    <w:rsid w:val="00AB4789"/>
    <w:rsid w:val="00AB6752"/>
    <w:rsid w:val="00AB7A13"/>
    <w:rsid w:val="00AC36F4"/>
    <w:rsid w:val="00AC5E64"/>
    <w:rsid w:val="00AC73FF"/>
    <w:rsid w:val="00AD30CA"/>
    <w:rsid w:val="00AE4684"/>
    <w:rsid w:val="00AE4F2B"/>
    <w:rsid w:val="00AF2A42"/>
    <w:rsid w:val="00B05B95"/>
    <w:rsid w:val="00B116D2"/>
    <w:rsid w:val="00B145AE"/>
    <w:rsid w:val="00B24253"/>
    <w:rsid w:val="00B25D49"/>
    <w:rsid w:val="00B33E27"/>
    <w:rsid w:val="00B45AFC"/>
    <w:rsid w:val="00B53242"/>
    <w:rsid w:val="00B607AF"/>
    <w:rsid w:val="00B675D0"/>
    <w:rsid w:val="00B74019"/>
    <w:rsid w:val="00B814A5"/>
    <w:rsid w:val="00B83C10"/>
    <w:rsid w:val="00B92E99"/>
    <w:rsid w:val="00B95CA8"/>
    <w:rsid w:val="00BA1169"/>
    <w:rsid w:val="00BA4E73"/>
    <w:rsid w:val="00BB54F1"/>
    <w:rsid w:val="00BC2887"/>
    <w:rsid w:val="00BC43D2"/>
    <w:rsid w:val="00BD7A7F"/>
    <w:rsid w:val="00BE3F12"/>
    <w:rsid w:val="00BE63C3"/>
    <w:rsid w:val="00BF6655"/>
    <w:rsid w:val="00C101B2"/>
    <w:rsid w:val="00C11316"/>
    <w:rsid w:val="00C11F29"/>
    <w:rsid w:val="00C20F5F"/>
    <w:rsid w:val="00C22A7E"/>
    <w:rsid w:val="00C446D8"/>
    <w:rsid w:val="00C65086"/>
    <w:rsid w:val="00C71CB4"/>
    <w:rsid w:val="00CA07AF"/>
    <w:rsid w:val="00CA4D3E"/>
    <w:rsid w:val="00CB35FF"/>
    <w:rsid w:val="00CB4744"/>
    <w:rsid w:val="00CB5345"/>
    <w:rsid w:val="00CB592B"/>
    <w:rsid w:val="00CB7C09"/>
    <w:rsid w:val="00CC0173"/>
    <w:rsid w:val="00CD140B"/>
    <w:rsid w:val="00CD4C99"/>
    <w:rsid w:val="00CD508C"/>
    <w:rsid w:val="00CE3FA9"/>
    <w:rsid w:val="00CE7124"/>
    <w:rsid w:val="00D033C9"/>
    <w:rsid w:val="00D11120"/>
    <w:rsid w:val="00D1404D"/>
    <w:rsid w:val="00D20CC9"/>
    <w:rsid w:val="00D212C2"/>
    <w:rsid w:val="00D2603F"/>
    <w:rsid w:val="00D30230"/>
    <w:rsid w:val="00D33131"/>
    <w:rsid w:val="00D34EB9"/>
    <w:rsid w:val="00D37A41"/>
    <w:rsid w:val="00D509F6"/>
    <w:rsid w:val="00D52E25"/>
    <w:rsid w:val="00D54E3F"/>
    <w:rsid w:val="00D57509"/>
    <w:rsid w:val="00D61885"/>
    <w:rsid w:val="00D6319A"/>
    <w:rsid w:val="00D636A8"/>
    <w:rsid w:val="00D65E2E"/>
    <w:rsid w:val="00D675EB"/>
    <w:rsid w:val="00D76395"/>
    <w:rsid w:val="00D76730"/>
    <w:rsid w:val="00D77469"/>
    <w:rsid w:val="00D80BF3"/>
    <w:rsid w:val="00D929EC"/>
    <w:rsid w:val="00D94255"/>
    <w:rsid w:val="00D97EF0"/>
    <w:rsid w:val="00DA2436"/>
    <w:rsid w:val="00DA5ADF"/>
    <w:rsid w:val="00DA5D09"/>
    <w:rsid w:val="00DB321A"/>
    <w:rsid w:val="00DB7DF6"/>
    <w:rsid w:val="00DC2199"/>
    <w:rsid w:val="00DC627B"/>
    <w:rsid w:val="00DD3D3B"/>
    <w:rsid w:val="00DD6F2A"/>
    <w:rsid w:val="00DE23C1"/>
    <w:rsid w:val="00DE7BC1"/>
    <w:rsid w:val="00DF08E0"/>
    <w:rsid w:val="00DF7C38"/>
    <w:rsid w:val="00DF7CA3"/>
    <w:rsid w:val="00E0013E"/>
    <w:rsid w:val="00E05B64"/>
    <w:rsid w:val="00E2126A"/>
    <w:rsid w:val="00E25DDB"/>
    <w:rsid w:val="00E34836"/>
    <w:rsid w:val="00E352A8"/>
    <w:rsid w:val="00E41D81"/>
    <w:rsid w:val="00E4428B"/>
    <w:rsid w:val="00E64E0C"/>
    <w:rsid w:val="00E65B5D"/>
    <w:rsid w:val="00E71046"/>
    <w:rsid w:val="00E730C4"/>
    <w:rsid w:val="00E763C6"/>
    <w:rsid w:val="00E77E24"/>
    <w:rsid w:val="00E802B7"/>
    <w:rsid w:val="00E80DC4"/>
    <w:rsid w:val="00EB0511"/>
    <w:rsid w:val="00EB7C0B"/>
    <w:rsid w:val="00EC6F43"/>
    <w:rsid w:val="00ED2099"/>
    <w:rsid w:val="00ED5F00"/>
    <w:rsid w:val="00ED68D5"/>
    <w:rsid w:val="00ED7BA4"/>
    <w:rsid w:val="00EE02E8"/>
    <w:rsid w:val="00EE1505"/>
    <w:rsid w:val="00EE7ABA"/>
    <w:rsid w:val="00EF3A1D"/>
    <w:rsid w:val="00F066DE"/>
    <w:rsid w:val="00F133BA"/>
    <w:rsid w:val="00F13728"/>
    <w:rsid w:val="00F157F5"/>
    <w:rsid w:val="00F241AE"/>
    <w:rsid w:val="00F243CA"/>
    <w:rsid w:val="00F548C1"/>
    <w:rsid w:val="00F6259D"/>
    <w:rsid w:val="00F7130F"/>
    <w:rsid w:val="00F74959"/>
    <w:rsid w:val="00F96756"/>
    <w:rsid w:val="00F96DF6"/>
    <w:rsid w:val="00FC2EA7"/>
    <w:rsid w:val="00FC6DB6"/>
    <w:rsid w:val="00FD43C7"/>
    <w:rsid w:val="00FE1032"/>
    <w:rsid w:val="00FE566A"/>
    <w:rsid w:val="00FF0F7B"/>
    <w:rsid w:val="00FF37C7"/>
    <w:rsid w:val="00FF7A75"/>
    <w:rsid w:val="00FF7EB0"/>
    <w:rsid w:val="5F22927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018B5B7"/>
  <w15:chartTrackingRefBased/>
  <w15:docId w15:val="{4AF251A7-18D7-4E8D-B2A1-23F0A74E2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36F8"/>
    <w:rPr>
      <w:sz w:val="24"/>
      <w:szCs w:val="24"/>
      <w:lang w:eastAsia="fr-FR"/>
    </w:rPr>
  </w:style>
  <w:style w:type="paragraph" w:styleId="Titre1">
    <w:name w:val="heading 1"/>
    <w:basedOn w:val="Normal"/>
    <w:next w:val="Normal"/>
    <w:link w:val="Titre1Car"/>
    <w:qFormat/>
    <w:pPr>
      <w:keepNext/>
      <w:outlineLvl w:val="0"/>
    </w:pPr>
    <w:rPr>
      <w:u w:val="single"/>
    </w:rPr>
  </w:style>
  <w:style w:type="paragraph" w:styleId="Titre2">
    <w:name w:val="heading 2"/>
    <w:basedOn w:val="Normal"/>
    <w:next w:val="Normal"/>
    <w:qFormat/>
    <w:pPr>
      <w:keepNext/>
      <w:jc w:val="center"/>
      <w:outlineLvl w:val="1"/>
    </w:pPr>
    <w:rPr>
      <w:b/>
      <w:bCs/>
      <w:sz w:val="28"/>
    </w:rPr>
  </w:style>
  <w:style w:type="paragraph" w:styleId="Titre3">
    <w:name w:val="heading 3"/>
    <w:basedOn w:val="Normal"/>
    <w:next w:val="Normal"/>
    <w:qFormat/>
    <w:pPr>
      <w:keepNext/>
      <w:outlineLvl w:val="2"/>
    </w:pPr>
    <w:rPr>
      <w:b/>
      <w:bCs/>
    </w:rPr>
  </w:style>
  <w:style w:type="paragraph" w:styleId="Titre4">
    <w:name w:val="heading 4"/>
    <w:basedOn w:val="Normal"/>
    <w:next w:val="Normal"/>
    <w:qFormat/>
    <w:pPr>
      <w:keepNext/>
      <w:outlineLvl w:val="3"/>
    </w:pPr>
    <w:rPr>
      <w:b/>
      <w:bCs/>
      <w:u w:val="single"/>
    </w:rPr>
  </w:style>
  <w:style w:type="paragraph" w:styleId="Titre6">
    <w:name w:val="heading 6"/>
    <w:basedOn w:val="Normal"/>
    <w:next w:val="Normal"/>
    <w:qFormat/>
    <w:pPr>
      <w:keepNext/>
      <w:keepLines/>
      <w:overflowPunct w:val="0"/>
      <w:autoSpaceDE w:val="0"/>
      <w:autoSpaceDN w:val="0"/>
      <w:adjustRightInd w:val="0"/>
      <w:jc w:val="both"/>
      <w:textAlignment w:val="baseline"/>
      <w:outlineLvl w:val="5"/>
    </w:pPr>
    <w:rPr>
      <w:b/>
      <w:i/>
      <w:iCs/>
      <w:noProof/>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Pr>
      <w:b/>
      <w:bCs/>
    </w:rPr>
  </w:style>
  <w:style w:type="paragraph" w:customStyle="1" w:styleId="Normal1">
    <w:name w:val="Normal1"/>
    <w:basedOn w:val="Normal"/>
    <w:link w:val="Normal1Car"/>
    <w:pPr>
      <w:keepLines/>
      <w:tabs>
        <w:tab w:val="left" w:pos="284"/>
        <w:tab w:val="left" w:pos="567"/>
        <w:tab w:val="left" w:pos="851"/>
      </w:tabs>
      <w:overflowPunct w:val="0"/>
      <w:autoSpaceDE w:val="0"/>
      <w:autoSpaceDN w:val="0"/>
      <w:adjustRightInd w:val="0"/>
      <w:ind w:firstLine="284"/>
      <w:jc w:val="both"/>
      <w:textAlignment w:val="baseline"/>
    </w:pPr>
    <w:rPr>
      <w:szCs w:val="20"/>
    </w:rPr>
  </w:style>
  <w:style w:type="paragraph" w:customStyle="1" w:styleId="Normal2">
    <w:name w:val="Normal2"/>
    <w:basedOn w:val="Normal"/>
    <w:link w:val="Normal2Car"/>
    <w:pPr>
      <w:keepLines/>
      <w:tabs>
        <w:tab w:val="left" w:pos="567"/>
        <w:tab w:val="left" w:pos="851"/>
        <w:tab w:val="left" w:pos="1134"/>
      </w:tabs>
      <w:overflowPunct w:val="0"/>
      <w:autoSpaceDE w:val="0"/>
      <w:autoSpaceDN w:val="0"/>
      <w:adjustRightInd w:val="0"/>
      <w:ind w:left="284" w:firstLine="284"/>
      <w:jc w:val="both"/>
      <w:textAlignment w:val="baseline"/>
    </w:pPr>
    <w:rPr>
      <w:szCs w:val="20"/>
    </w:rPr>
  </w:style>
  <w:style w:type="character" w:styleId="Appelnotedebasdep">
    <w:name w:val="footnote reference"/>
    <w:semiHidden/>
    <w:rPr>
      <w:vertAlign w:val="superscript"/>
    </w:rPr>
  </w:style>
  <w:style w:type="paragraph" w:styleId="Notedebasdepage">
    <w:name w:val="footnote text"/>
    <w:basedOn w:val="Normal"/>
    <w:semiHidden/>
    <w:pPr>
      <w:overflowPunct w:val="0"/>
      <w:autoSpaceDE w:val="0"/>
      <w:autoSpaceDN w:val="0"/>
      <w:adjustRightInd w:val="0"/>
      <w:textAlignment w:val="baseline"/>
    </w:pPr>
    <w:rPr>
      <w:sz w:val="16"/>
      <w:szCs w:val="20"/>
    </w:rPr>
  </w:style>
  <w:style w:type="paragraph" w:customStyle="1" w:styleId="RedaliaNormal">
    <w:name w:val="Redalia : Normal"/>
    <w:basedOn w:val="Normal"/>
    <w:pPr>
      <w:keepNext/>
      <w:keepLines/>
      <w:spacing w:before="40"/>
      <w:jc w:val="both"/>
    </w:pPr>
    <w:rPr>
      <w:rFonts w:ascii="Verdana" w:hAnsi="Verdana"/>
      <w:sz w:val="22"/>
      <w:szCs w:val="20"/>
    </w:rPr>
  </w:style>
  <w:style w:type="paragraph" w:styleId="Retraitcorpsdetexte">
    <w:name w:val="Body Text Indent"/>
    <w:basedOn w:val="Normal"/>
    <w:pPr>
      <w:ind w:left="360" w:firstLine="709"/>
      <w:jc w:val="both"/>
    </w:pPr>
    <w:rPr>
      <w:szCs w:val="20"/>
    </w:rPr>
  </w:style>
  <w:style w:type="paragraph" w:styleId="En-tte">
    <w:name w:val="header"/>
    <w:basedOn w:val="Normal"/>
    <w:pPr>
      <w:tabs>
        <w:tab w:val="center" w:pos="4536"/>
        <w:tab w:val="right" w:pos="9072"/>
      </w:tabs>
      <w:overflowPunct w:val="0"/>
      <w:autoSpaceDE w:val="0"/>
      <w:autoSpaceDN w:val="0"/>
      <w:adjustRightInd w:val="0"/>
      <w:textAlignment w:val="baseline"/>
    </w:pPr>
    <w:rPr>
      <w:szCs w:val="20"/>
    </w:rPr>
  </w:style>
  <w:style w:type="paragraph" w:styleId="Titre">
    <w:name w:val="Title"/>
    <w:basedOn w:val="Normal"/>
    <w:qFormat/>
    <w:pPr>
      <w:overflowPunct w:val="0"/>
      <w:autoSpaceDE w:val="0"/>
      <w:autoSpaceDN w:val="0"/>
      <w:adjustRightInd w:val="0"/>
      <w:jc w:val="center"/>
      <w:textAlignment w:val="baseline"/>
    </w:pPr>
    <w:rPr>
      <w:b/>
      <w:sz w:val="28"/>
      <w:szCs w:val="20"/>
    </w:rPr>
  </w:style>
  <w:style w:type="paragraph" w:customStyle="1" w:styleId="Normal3">
    <w:name w:val="Normal3"/>
    <w:basedOn w:val="Normal"/>
    <w:pPr>
      <w:keepLines/>
      <w:tabs>
        <w:tab w:val="left" w:pos="851"/>
        <w:tab w:val="left" w:pos="1134"/>
        <w:tab w:val="left" w:pos="1418"/>
      </w:tabs>
      <w:overflowPunct w:val="0"/>
      <w:autoSpaceDE w:val="0"/>
      <w:autoSpaceDN w:val="0"/>
      <w:adjustRightInd w:val="0"/>
      <w:ind w:left="567" w:firstLine="284"/>
      <w:jc w:val="both"/>
      <w:textAlignment w:val="baseline"/>
    </w:pPr>
    <w:rPr>
      <w:szCs w:val="20"/>
    </w:rPr>
  </w:style>
  <w:style w:type="character" w:styleId="Lienhypertexte">
    <w:name w:val="Hyperlink"/>
    <w:uiPriority w:val="99"/>
    <w:rPr>
      <w:color w:val="0000FF"/>
      <w:u w:val="single"/>
    </w:rPr>
  </w:style>
  <w:style w:type="paragraph" w:styleId="Commentaire">
    <w:name w:val="annotation text"/>
    <w:basedOn w:val="Normal"/>
    <w:link w:val="CommentaireCar"/>
    <w:semiHidden/>
    <w:pPr>
      <w:overflowPunct w:val="0"/>
      <w:autoSpaceDE w:val="0"/>
      <w:autoSpaceDN w:val="0"/>
      <w:adjustRightInd w:val="0"/>
      <w:textAlignment w:val="baseline"/>
    </w:pPr>
    <w:rPr>
      <w:szCs w:val="20"/>
    </w:rPr>
  </w:style>
  <w:style w:type="paragraph" w:customStyle="1" w:styleId="RdaliaRetraitniveau1">
    <w:name w:val="Rédalia : Retrait niveau 1"/>
    <w:basedOn w:val="RedaliaNormal"/>
    <w:pPr>
      <w:tabs>
        <w:tab w:val="num" w:pos="360"/>
      </w:tabs>
      <w:ind w:left="360" w:hanging="360"/>
    </w:pPr>
  </w:style>
  <w:style w:type="paragraph" w:styleId="Pieddepage">
    <w:name w:val="footer"/>
    <w:basedOn w:val="Normal"/>
    <w:rsid w:val="002D0076"/>
    <w:pPr>
      <w:tabs>
        <w:tab w:val="center" w:pos="4536"/>
        <w:tab w:val="right" w:pos="9072"/>
      </w:tabs>
    </w:pPr>
  </w:style>
  <w:style w:type="character" w:styleId="Numrodepage">
    <w:name w:val="page number"/>
    <w:basedOn w:val="Policepardfaut"/>
    <w:rsid w:val="002D0076"/>
  </w:style>
  <w:style w:type="paragraph" w:styleId="Textedebulles">
    <w:name w:val="Balloon Text"/>
    <w:basedOn w:val="Normal"/>
    <w:semiHidden/>
    <w:rsid w:val="006B27D4"/>
    <w:rPr>
      <w:rFonts w:ascii="Tahoma" w:hAnsi="Tahoma" w:cs="Tahoma"/>
      <w:sz w:val="16"/>
      <w:szCs w:val="16"/>
    </w:rPr>
  </w:style>
  <w:style w:type="table" w:styleId="Grilledutableau">
    <w:name w:val="Table Grid"/>
    <w:basedOn w:val="TableauNormal"/>
    <w:rsid w:val="00B33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denotedebasdepage">
    <w:name w:val="Caractère de note de bas de page"/>
    <w:rsid w:val="00616F0D"/>
    <w:rPr>
      <w:vertAlign w:val="superscript"/>
    </w:rPr>
  </w:style>
  <w:style w:type="character" w:styleId="Accentuation">
    <w:name w:val="Emphasis"/>
    <w:qFormat/>
    <w:rsid w:val="008862C4"/>
    <w:rPr>
      <w:i/>
      <w:iCs/>
    </w:rPr>
  </w:style>
  <w:style w:type="paragraph" w:customStyle="1" w:styleId="redalianormal0">
    <w:name w:val="redalianormal"/>
    <w:basedOn w:val="Normal"/>
    <w:rsid w:val="00AA5509"/>
  </w:style>
  <w:style w:type="paragraph" w:customStyle="1" w:styleId="normal10">
    <w:name w:val="normal1"/>
    <w:basedOn w:val="Normal"/>
    <w:rsid w:val="00AA5509"/>
  </w:style>
  <w:style w:type="character" w:customStyle="1" w:styleId="zm-spellcheck-misspelled">
    <w:name w:val="zm-spellcheck-misspelled"/>
    <w:basedOn w:val="Policepardfaut"/>
    <w:rsid w:val="00AA5509"/>
  </w:style>
  <w:style w:type="paragraph" w:styleId="NormalWeb">
    <w:name w:val="Normal (Web)"/>
    <w:basedOn w:val="Normal"/>
    <w:rsid w:val="0046566D"/>
  </w:style>
  <w:style w:type="paragraph" w:customStyle="1" w:styleId="normal20">
    <w:name w:val="normal2"/>
    <w:basedOn w:val="Normal"/>
    <w:rsid w:val="0046566D"/>
  </w:style>
  <w:style w:type="paragraph" w:customStyle="1" w:styleId="Default">
    <w:name w:val="Default"/>
    <w:rsid w:val="009309CE"/>
    <w:pPr>
      <w:autoSpaceDE w:val="0"/>
      <w:autoSpaceDN w:val="0"/>
      <w:adjustRightInd w:val="0"/>
    </w:pPr>
    <w:rPr>
      <w:rFonts w:ascii="Arial" w:hAnsi="Arial" w:cs="Arial"/>
      <w:color w:val="000000"/>
      <w:sz w:val="24"/>
      <w:szCs w:val="24"/>
      <w:lang w:eastAsia="fr-FR"/>
    </w:rPr>
  </w:style>
  <w:style w:type="character" w:styleId="lev">
    <w:name w:val="Strong"/>
    <w:qFormat/>
    <w:rsid w:val="00CB5345"/>
    <w:rPr>
      <w:b/>
      <w:bCs/>
    </w:rPr>
  </w:style>
  <w:style w:type="character" w:customStyle="1" w:styleId="object4">
    <w:name w:val="object4"/>
    <w:basedOn w:val="Policepardfaut"/>
    <w:rsid w:val="00CB5345"/>
  </w:style>
  <w:style w:type="character" w:customStyle="1" w:styleId="Normal2Car">
    <w:name w:val="Normal2 Car"/>
    <w:link w:val="Normal2"/>
    <w:rsid w:val="00F13728"/>
    <w:rPr>
      <w:sz w:val="24"/>
    </w:rPr>
  </w:style>
  <w:style w:type="character" w:customStyle="1" w:styleId="Normal1Car">
    <w:name w:val="Normal1 Car"/>
    <w:link w:val="Normal1"/>
    <w:rsid w:val="00906B65"/>
    <w:rPr>
      <w:sz w:val="24"/>
    </w:rPr>
  </w:style>
  <w:style w:type="character" w:customStyle="1" w:styleId="Titre1Car">
    <w:name w:val="Titre 1 Car"/>
    <w:link w:val="Titre1"/>
    <w:rsid w:val="00D929EC"/>
    <w:rPr>
      <w:sz w:val="24"/>
      <w:szCs w:val="24"/>
      <w:u w:val="single"/>
    </w:rPr>
  </w:style>
  <w:style w:type="character" w:styleId="Marquedecommentaire">
    <w:name w:val="annotation reference"/>
    <w:rsid w:val="001236B7"/>
    <w:rPr>
      <w:sz w:val="16"/>
      <w:szCs w:val="16"/>
    </w:rPr>
  </w:style>
  <w:style w:type="paragraph" w:styleId="Objetducommentaire">
    <w:name w:val="annotation subject"/>
    <w:basedOn w:val="Commentaire"/>
    <w:next w:val="Commentaire"/>
    <w:link w:val="ObjetducommentaireCar"/>
    <w:rsid w:val="001236B7"/>
    <w:pPr>
      <w:overflowPunct/>
      <w:autoSpaceDE/>
      <w:autoSpaceDN/>
      <w:adjustRightInd/>
      <w:textAlignment w:val="auto"/>
    </w:pPr>
    <w:rPr>
      <w:b/>
      <w:bCs/>
      <w:sz w:val="20"/>
    </w:rPr>
  </w:style>
  <w:style w:type="character" w:customStyle="1" w:styleId="CommentaireCar">
    <w:name w:val="Commentaire Car"/>
    <w:link w:val="Commentaire"/>
    <w:semiHidden/>
    <w:rsid w:val="001236B7"/>
    <w:rPr>
      <w:sz w:val="24"/>
    </w:rPr>
  </w:style>
  <w:style w:type="character" w:customStyle="1" w:styleId="ObjetducommentaireCar">
    <w:name w:val="Objet du commentaire Car"/>
    <w:link w:val="Objetducommentaire"/>
    <w:rsid w:val="001236B7"/>
    <w:rPr>
      <w:b/>
      <w:bCs/>
      <w:sz w:val="24"/>
    </w:rPr>
  </w:style>
  <w:style w:type="paragraph" w:customStyle="1" w:styleId="ListParagraph0">
    <w:name w:val="List Paragraph0"/>
    <w:basedOn w:val="Normal"/>
    <w:uiPriority w:val="34"/>
    <w:qFormat/>
    <w:rsid w:val="00D54E3F"/>
    <w:pPr>
      <w:spacing w:after="160" w:line="259" w:lineRule="auto"/>
      <w:ind w:left="720"/>
      <w:contextualSpacing/>
    </w:pPr>
    <w:rPr>
      <w:rFonts w:ascii="Calibri" w:eastAsia="Calibri" w:hAnsi="Calibri"/>
      <w:sz w:val="22"/>
      <w:szCs w:val="22"/>
      <w:lang w:eastAsia="en-US"/>
    </w:rPr>
  </w:style>
  <w:style w:type="paragraph" w:styleId="Paragraphedeliste">
    <w:name w:val="List Paragraph"/>
    <w:basedOn w:val="Normal"/>
    <w:uiPriority w:val="34"/>
    <w:qFormat/>
    <w:rsid w:val="004A1EA8"/>
    <w:pPr>
      <w:ind w:left="720"/>
      <w:contextualSpacing/>
    </w:pPr>
  </w:style>
  <w:style w:type="paragraph" w:customStyle="1" w:styleId="listeniveau1">
    <w:name w:val="liste niveau 1"/>
    <w:basedOn w:val="Paragraphedeliste"/>
    <w:link w:val="listeniveau1Car"/>
    <w:qFormat/>
    <w:rsid w:val="006136F8"/>
    <w:pPr>
      <w:numPr>
        <w:numId w:val="38"/>
      </w:numPr>
      <w:spacing w:line="276" w:lineRule="auto"/>
      <w:contextualSpacing w:val="0"/>
      <w:jc w:val="both"/>
    </w:pPr>
    <w:rPr>
      <w:rFonts w:asciiTheme="minorHAnsi" w:hAnsiTheme="minorHAnsi" w:cstheme="minorHAnsi"/>
      <w:sz w:val="22"/>
      <w:szCs w:val="28"/>
    </w:rPr>
  </w:style>
  <w:style w:type="character" w:customStyle="1" w:styleId="listeniveau1Car">
    <w:name w:val="liste niveau 1 Car"/>
    <w:basedOn w:val="Policepardfaut"/>
    <w:link w:val="listeniveau1"/>
    <w:rsid w:val="006136F8"/>
    <w:rPr>
      <w:rFonts w:asciiTheme="minorHAnsi" w:hAnsiTheme="minorHAnsi" w:cstheme="minorHAnsi"/>
      <w:sz w:val="22"/>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00126">
      <w:bodyDiv w:val="1"/>
      <w:marLeft w:val="0"/>
      <w:marRight w:val="0"/>
      <w:marTop w:val="0"/>
      <w:marBottom w:val="0"/>
      <w:divBdr>
        <w:top w:val="none" w:sz="0" w:space="0" w:color="auto"/>
        <w:left w:val="none" w:sz="0" w:space="0" w:color="auto"/>
        <w:bottom w:val="none" w:sz="0" w:space="0" w:color="auto"/>
        <w:right w:val="none" w:sz="0" w:space="0" w:color="auto"/>
      </w:divBdr>
      <w:divsChild>
        <w:div w:id="139074905">
          <w:marLeft w:val="0"/>
          <w:marRight w:val="0"/>
          <w:marTop w:val="0"/>
          <w:marBottom w:val="0"/>
          <w:divBdr>
            <w:top w:val="none" w:sz="0" w:space="0" w:color="auto"/>
            <w:left w:val="none" w:sz="0" w:space="0" w:color="auto"/>
            <w:bottom w:val="none" w:sz="0" w:space="0" w:color="auto"/>
            <w:right w:val="none" w:sz="0" w:space="0" w:color="auto"/>
          </w:divBdr>
        </w:div>
      </w:divsChild>
    </w:div>
    <w:div w:id="461853009">
      <w:bodyDiv w:val="1"/>
      <w:marLeft w:val="0"/>
      <w:marRight w:val="0"/>
      <w:marTop w:val="0"/>
      <w:marBottom w:val="0"/>
      <w:divBdr>
        <w:top w:val="none" w:sz="0" w:space="0" w:color="auto"/>
        <w:left w:val="none" w:sz="0" w:space="0" w:color="auto"/>
        <w:bottom w:val="none" w:sz="0" w:space="0" w:color="auto"/>
        <w:right w:val="none" w:sz="0" w:space="0" w:color="auto"/>
      </w:divBdr>
    </w:div>
    <w:div w:id="499736043">
      <w:bodyDiv w:val="1"/>
      <w:marLeft w:val="0"/>
      <w:marRight w:val="0"/>
      <w:marTop w:val="0"/>
      <w:marBottom w:val="0"/>
      <w:divBdr>
        <w:top w:val="none" w:sz="0" w:space="0" w:color="auto"/>
        <w:left w:val="none" w:sz="0" w:space="0" w:color="auto"/>
        <w:bottom w:val="none" w:sz="0" w:space="0" w:color="auto"/>
        <w:right w:val="none" w:sz="0" w:space="0" w:color="auto"/>
      </w:divBdr>
      <w:divsChild>
        <w:div w:id="1741906201">
          <w:marLeft w:val="0"/>
          <w:marRight w:val="0"/>
          <w:marTop w:val="0"/>
          <w:marBottom w:val="0"/>
          <w:divBdr>
            <w:top w:val="none" w:sz="0" w:space="0" w:color="auto"/>
            <w:left w:val="none" w:sz="0" w:space="0" w:color="auto"/>
            <w:bottom w:val="none" w:sz="0" w:space="0" w:color="auto"/>
            <w:right w:val="none" w:sz="0" w:space="0" w:color="auto"/>
          </w:divBdr>
        </w:div>
      </w:divsChild>
    </w:div>
    <w:div w:id="829717783">
      <w:bodyDiv w:val="1"/>
      <w:marLeft w:val="0"/>
      <w:marRight w:val="0"/>
      <w:marTop w:val="0"/>
      <w:marBottom w:val="0"/>
      <w:divBdr>
        <w:top w:val="none" w:sz="0" w:space="0" w:color="auto"/>
        <w:left w:val="none" w:sz="0" w:space="0" w:color="auto"/>
        <w:bottom w:val="none" w:sz="0" w:space="0" w:color="auto"/>
        <w:right w:val="none" w:sz="0" w:space="0" w:color="auto"/>
      </w:divBdr>
      <w:divsChild>
        <w:div w:id="1149593458">
          <w:marLeft w:val="0"/>
          <w:marRight w:val="0"/>
          <w:marTop w:val="0"/>
          <w:marBottom w:val="0"/>
          <w:divBdr>
            <w:top w:val="none" w:sz="0" w:space="0" w:color="auto"/>
            <w:left w:val="none" w:sz="0" w:space="0" w:color="auto"/>
            <w:bottom w:val="none" w:sz="0" w:space="0" w:color="auto"/>
            <w:right w:val="none" w:sz="0" w:space="0" w:color="auto"/>
          </w:divBdr>
        </w:div>
      </w:divsChild>
    </w:div>
    <w:div w:id="1785348180">
      <w:bodyDiv w:val="1"/>
      <w:marLeft w:val="0"/>
      <w:marRight w:val="0"/>
      <w:marTop w:val="0"/>
      <w:marBottom w:val="0"/>
      <w:divBdr>
        <w:top w:val="none" w:sz="0" w:space="0" w:color="auto"/>
        <w:left w:val="none" w:sz="0" w:space="0" w:color="auto"/>
        <w:bottom w:val="none" w:sz="0" w:space="0" w:color="auto"/>
        <w:right w:val="none" w:sz="0" w:space="0" w:color="auto"/>
      </w:divBdr>
    </w:div>
    <w:div w:id="1868593796">
      <w:bodyDiv w:val="1"/>
      <w:marLeft w:val="0"/>
      <w:marRight w:val="0"/>
      <w:marTop w:val="0"/>
      <w:marBottom w:val="0"/>
      <w:divBdr>
        <w:top w:val="none" w:sz="0" w:space="0" w:color="auto"/>
        <w:left w:val="none" w:sz="0" w:space="0" w:color="auto"/>
        <w:bottom w:val="none" w:sz="0" w:space="0" w:color="auto"/>
        <w:right w:val="none" w:sz="0" w:space="0" w:color="auto"/>
      </w:divBdr>
      <w:divsChild>
        <w:div w:id="566384902">
          <w:marLeft w:val="0"/>
          <w:marRight w:val="0"/>
          <w:marTop w:val="0"/>
          <w:marBottom w:val="0"/>
          <w:divBdr>
            <w:top w:val="none" w:sz="0" w:space="0" w:color="auto"/>
            <w:left w:val="none" w:sz="0" w:space="0" w:color="auto"/>
            <w:bottom w:val="none" w:sz="0" w:space="0" w:color="auto"/>
            <w:right w:val="none" w:sz="0" w:space="0" w:color="auto"/>
          </w:divBdr>
        </w:div>
      </w:divsChild>
    </w:div>
    <w:div w:id="196392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www.insee.fr/fr/statistiques/serie/010764043"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legifrance.gouv.fr/affichTexte.do?cidTexte=JORFTEXT000033607003&amp;dateTexte=20190710" TargetMode="External"/><Relationship Id="rId26" Type="http://schemas.openxmlformats.org/officeDocument/2006/relationships/hyperlink" Target="http://www.marches-securises.fr" TargetMode="External"/><Relationship Id="rId3" Type="http://schemas.openxmlformats.org/officeDocument/2006/relationships/customXml" Target="../customXml/item3.xml"/><Relationship Id="rId21" Type="http://schemas.openxmlformats.org/officeDocument/2006/relationships/hyperlink" Target="https://www.economie.gouv.fr/daj/formulaires" TargetMode="External"/><Relationship Id="rId7" Type="http://schemas.openxmlformats.org/officeDocument/2006/relationships/settings" Target="settings.xml"/><Relationship Id="rId12" Type="http://schemas.openxmlformats.org/officeDocument/2006/relationships/hyperlink" Target="https://www.marches-securises.fr" TargetMode="External"/><Relationship Id="rId17" Type="http://schemas.openxmlformats.org/officeDocument/2006/relationships/hyperlink" Target="https://communaute-chorus-pro.finances.gouv.fr/" TargetMode="External"/><Relationship Id="rId25" Type="http://schemas.openxmlformats.org/officeDocument/2006/relationships/hyperlink" Target="http://www.marches-securises.fr" TargetMode="External"/><Relationship Id="rId2" Type="http://schemas.openxmlformats.org/officeDocument/2006/relationships/customXml" Target="../customXml/item2.xml"/><Relationship Id="rId16" Type="http://schemas.openxmlformats.org/officeDocument/2006/relationships/hyperlink" Target="https://chorus-pro.gouv.fr/" TargetMode="External"/><Relationship Id="rId20" Type="http://schemas.openxmlformats.org/officeDocument/2006/relationships/hyperlink" Target="http://www.marches-securises.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arches-securises.fr" TargetMode="Externa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yperlink" Target="http://www.marches-securises.fr"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arches-securises.f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yperlink" Target="http://www.marches-securises.fr" TargetMode="External"/><Relationship Id="rId27" Type="http://schemas.openxmlformats.org/officeDocument/2006/relationships/hyperlink" Target="http://references.modernisation.gouv.fr" TargetMode="Externa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F220880719FF4293B78ADC0D51B26E" ma:contentTypeVersion="14" ma:contentTypeDescription="Crée un document." ma:contentTypeScope="" ma:versionID="cce658cae2e57959fff67ef47e1e99d4">
  <xsd:schema xmlns:xsd="http://www.w3.org/2001/XMLSchema" xmlns:xs="http://www.w3.org/2001/XMLSchema" xmlns:p="http://schemas.microsoft.com/office/2006/metadata/properties" xmlns:ns2="989c57b7-8134-4aed-a6e6-1c2aa8ddf820" xmlns:ns3="e4c41460-3fe4-4f9a-84e1-5d3f9fbcc115" targetNamespace="http://schemas.microsoft.com/office/2006/metadata/properties" ma:root="true" ma:fieldsID="e8215fc215221c63098d29a9aabe6a74" ns2:_="" ns3:_="">
    <xsd:import namespace="989c57b7-8134-4aed-a6e6-1c2aa8ddf820"/>
    <xsd:import namespace="e4c41460-3fe4-4f9a-84e1-5d3f9fbcc11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3:SharedWithUsers" minOccurs="0"/>
                <xsd:element ref="ns3:SharedWithDetails" minOccurs="0"/>
                <xsd:element ref="ns2:Dat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c57b7-8134-4aed-a6e6-1c2aa8ddf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Date" ma:index="15" nillable="true" ma:displayName="Date" ma:format="DateOnly" ma:internalName="Date">
      <xsd:simpleType>
        <xsd:restriction base="dms:DateTime"/>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a2500398-4330-4d78-8061-0d2f0435eee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4c41460-3fe4-4f9a-84e1-5d3f9fbcc115"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5c538915-b320-4ef5-9854-4d10f81d5187}" ma:internalName="TaxCatchAll" ma:showField="CatchAllData" ma:web="e4c41460-3fe4-4f9a-84e1-5d3f9fbcc1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989c57b7-8134-4aed-a6e6-1c2aa8ddf820" xsi:nil="true"/>
    <lcf76f155ced4ddcb4097134ff3c332f xmlns="989c57b7-8134-4aed-a6e6-1c2aa8ddf820">
      <Terms xmlns="http://schemas.microsoft.com/office/infopath/2007/PartnerControls"/>
    </lcf76f155ced4ddcb4097134ff3c332f>
    <TaxCatchAll xmlns="e4c41460-3fe4-4f9a-84e1-5d3f9fbcc11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064EE-A52D-446C-A419-FE2DE4599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c57b7-8134-4aed-a6e6-1c2aa8ddf820"/>
    <ds:schemaRef ds:uri="e4c41460-3fe4-4f9a-84e1-5d3f9fbcc1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97DF98-57C9-4BD8-9A95-9E407C27689A}">
  <ds:schemaRefs>
    <ds:schemaRef ds:uri="http://schemas.microsoft.com/sharepoint/v3/contenttype/forms"/>
  </ds:schemaRefs>
</ds:datastoreItem>
</file>

<file path=customXml/itemProps3.xml><?xml version="1.0" encoding="utf-8"?>
<ds:datastoreItem xmlns:ds="http://schemas.openxmlformats.org/officeDocument/2006/customXml" ds:itemID="{3F169416-4F2A-4A5F-949F-990899C9401D}">
  <ds:schemaRefs>
    <ds:schemaRef ds:uri="http://schemas.openxmlformats.org/package/2006/metadata/core-properties"/>
    <ds:schemaRef ds:uri="http://purl.org/dc/elements/1.1/"/>
    <ds:schemaRef ds:uri="989c57b7-8134-4aed-a6e6-1c2aa8ddf820"/>
    <ds:schemaRef ds:uri="http://schemas.microsoft.com/office/2006/documentManagement/types"/>
    <ds:schemaRef ds:uri="http://schemas.microsoft.com/office/2006/metadata/properties"/>
    <ds:schemaRef ds:uri="http://schemas.microsoft.com/office/infopath/2007/PartnerControls"/>
    <ds:schemaRef ds:uri="e4c41460-3fe4-4f9a-84e1-5d3f9fbcc115"/>
    <ds:schemaRef ds:uri="http://www.w3.org/XML/1998/namespace"/>
    <ds:schemaRef ds:uri="http://purl.org/dc/dcmitype/"/>
    <ds:schemaRef ds:uri="http://purl.org/dc/terms/"/>
  </ds:schemaRefs>
</ds:datastoreItem>
</file>

<file path=customXml/itemProps4.xml><?xml version="1.0" encoding="utf-8"?>
<ds:datastoreItem xmlns:ds="http://schemas.openxmlformats.org/officeDocument/2006/customXml" ds:itemID="{29CC86A5-EFD7-453E-8B58-2EFAD4413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5988</Words>
  <Characters>33992</Characters>
  <Application>Microsoft Office Word</Application>
  <DocSecurity>0</DocSecurity>
  <Lines>283</Lines>
  <Paragraphs>79</Paragraphs>
  <ScaleCrop>false</ScaleCrop>
  <HeadingPairs>
    <vt:vector size="2" baseType="variant">
      <vt:variant>
        <vt:lpstr>Titre</vt:lpstr>
      </vt:variant>
      <vt:variant>
        <vt:i4>1</vt:i4>
      </vt:variant>
    </vt:vector>
  </HeadingPairs>
  <TitlesOfParts>
    <vt:vector size="1" baseType="lpstr">
      <vt:lpstr>MARCHE A PROCEDURE ADAPTEE PASSE EN APPLICATION DE L’ARTICLE 28 DU CMP</vt:lpstr>
    </vt:vector>
  </TitlesOfParts>
  <Company>Mairie de Nîmes</Company>
  <LinksUpToDate>false</LinksUpToDate>
  <CharactersWithSpaces>39901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A PROCEDURE ADAPTEE PASSE EN APPLICATION DE L’ARTICLE 28 DU CMP</dc:title>
  <dc:subject/>
  <dc:creator>watzky</dc:creator>
  <cp:keywords/>
  <dc:description/>
  <cp:lastModifiedBy>Pascal Netto</cp:lastModifiedBy>
  <cp:revision>5</cp:revision>
  <cp:lastPrinted>2018-08-30T00:36:00Z</cp:lastPrinted>
  <dcterms:created xsi:type="dcterms:W3CDTF">2024-06-27T07:57:00Z</dcterms:created>
  <dcterms:modified xsi:type="dcterms:W3CDTF">2024-06-27T08:12:00Z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
  </property>
  <property fmtid="{D5CDD505-2E9C-101B-9397-08002B2CF9AE}" pid="3" name="ContentTypeId">
    <vt:lpwstr>0x010100CAF220880719FF4293B78ADC0D51B26E</vt:lpwstr>
  </property>
</Properties>
</file>